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F3CAA" w14:textId="02D028FF" w:rsidR="009A2179" w:rsidRPr="002D3964" w:rsidRDefault="009A2179" w:rsidP="00887DC8">
      <w:pPr>
        <w:rPr>
          <w:rFonts w:ascii="Times New Roman" w:hAnsi="Times New Roman" w:cs="Times New Roman"/>
          <w:b/>
        </w:rPr>
      </w:pPr>
      <w:bookmarkStart w:id="0" w:name="_GoBack"/>
      <w:bookmarkEnd w:id="0"/>
      <w:r w:rsidRPr="002D3964">
        <w:rPr>
          <w:rFonts w:ascii="Times New Roman" w:hAnsi="Times New Roman" w:cs="Times New Roman"/>
          <w:b/>
        </w:rPr>
        <w:t>Specialization: Global Educational Leadership (GEL)—Hybrid Program</w:t>
      </w:r>
    </w:p>
    <w:p w14:paraId="1341AB85" w14:textId="48CA657C" w:rsidR="000C467E" w:rsidRPr="002D3964" w:rsidRDefault="00661A3B" w:rsidP="00661A3B">
      <w:pPr>
        <w:spacing w:line="210" w:lineRule="atLeast"/>
        <w:rPr>
          <w:rFonts w:ascii="Times New Roman" w:eastAsia="Times New Roman" w:hAnsi="Times New Roman" w:cs="Times New Roman"/>
        </w:rPr>
      </w:pPr>
      <w:r w:rsidRPr="002D3964">
        <w:rPr>
          <w:rFonts w:ascii="Times New Roman" w:eastAsia="Times New Roman" w:hAnsi="Times New Roman" w:cs="Times New Roman"/>
          <w:b/>
          <w:bCs/>
        </w:rPr>
        <w:br/>
        <w:t>Master's Degree </w:t>
      </w:r>
      <w:r w:rsidRPr="002D3964">
        <w:rPr>
          <w:rFonts w:ascii="Times New Roman" w:eastAsia="Times New Roman" w:hAnsi="Times New Roman" w:cs="Times New Roman"/>
        </w:rPr>
        <w:br/>
        <w:t>Master of Science (M.S.) degrees in Educational Leadership (EDLD) through EMPL focus on the development, implementation, and generation of improved outcomes in the organization and management of K-12 education. The degree is intended for individuals who wish to pursue careers in student support services, staff and community relations, program coordination, associate program coordination, or advisor positions.</w:t>
      </w:r>
      <w:r w:rsidRPr="002D3964">
        <w:rPr>
          <w:rFonts w:ascii="Times New Roman" w:eastAsia="Times New Roman" w:hAnsi="Times New Roman" w:cs="Times New Roman"/>
        </w:rPr>
        <w:br/>
      </w:r>
      <w:r w:rsidRPr="002D3964">
        <w:rPr>
          <w:rFonts w:ascii="Times New Roman" w:eastAsia="Times New Roman" w:hAnsi="Times New Roman" w:cs="Times New Roman"/>
        </w:rPr>
        <w:br/>
        <w:t xml:space="preserve">The M.S. degree in Educational Leadership focuses on </w:t>
      </w:r>
      <w:r w:rsidR="001219D5" w:rsidRPr="002D3964">
        <w:rPr>
          <w:rFonts w:ascii="Times New Roman" w:eastAsia="Times New Roman" w:hAnsi="Times New Roman" w:cs="Times New Roman"/>
        </w:rPr>
        <w:t>seven</w:t>
      </w:r>
      <w:r w:rsidRPr="002D3964">
        <w:rPr>
          <w:rFonts w:ascii="Times New Roman" w:eastAsia="Times New Roman" w:hAnsi="Times New Roman" w:cs="Times New Roman"/>
        </w:rPr>
        <w:t xml:space="preserve"> major areas of specialization. Students select one of these specializations when e</w:t>
      </w:r>
      <w:r w:rsidR="00887DC8" w:rsidRPr="002D3964">
        <w:rPr>
          <w:rFonts w:ascii="Times New Roman" w:eastAsia="Times New Roman" w:hAnsi="Times New Roman" w:cs="Times New Roman"/>
        </w:rPr>
        <w:t>ntering the M.S. degree program.</w:t>
      </w:r>
    </w:p>
    <w:p w14:paraId="595DC4E9" w14:textId="77777777" w:rsidR="00661A3B" w:rsidRPr="002D3964" w:rsidRDefault="00661A3B">
      <w:pPr>
        <w:rPr>
          <w:rFonts w:ascii="Times New Roman" w:hAnsi="Times New Roman" w:cs="Times New Roman"/>
        </w:rPr>
      </w:pPr>
    </w:p>
    <w:p w14:paraId="7D58164D" w14:textId="02D1F35B" w:rsidR="00661A3B" w:rsidRPr="002D3964" w:rsidRDefault="001219D5">
      <w:pPr>
        <w:rPr>
          <w:rFonts w:ascii="Times New Roman" w:hAnsi="Times New Roman" w:cs="Times New Roman"/>
          <w:b/>
        </w:rPr>
      </w:pPr>
      <w:r w:rsidRPr="002D3964">
        <w:rPr>
          <w:rFonts w:ascii="Times New Roman" w:hAnsi="Times New Roman" w:cs="Times New Roman"/>
          <w:b/>
        </w:rPr>
        <w:t>Specialization: Global Educational Leadership (GEL)</w:t>
      </w:r>
    </w:p>
    <w:tbl>
      <w:tblPr>
        <w:tblW w:w="5000" w:type="pct"/>
        <w:jc w:val="center"/>
        <w:tblCellSpacing w:w="100" w:type="dxa"/>
        <w:tblCellMar>
          <w:left w:w="0" w:type="dxa"/>
          <w:right w:w="0" w:type="dxa"/>
        </w:tblCellMar>
        <w:tblLook w:val="04A0" w:firstRow="1" w:lastRow="0" w:firstColumn="1" w:lastColumn="0" w:noHBand="0" w:noVBand="1"/>
      </w:tblPr>
      <w:tblGrid>
        <w:gridCol w:w="9040"/>
      </w:tblGrid>
      <w:tr w:rsidR="00661A3B" w:rsidRPr="002D3964" w14:paraId="15AEE4F2" w14:textId="77777777" w:rsidTr="00661A3B">
        <w:trPr>
          <w:tblCellSpacing w:w="100" w:type="dxa"/>
          <w:jc w:val="center"/>
        </w:trPr>
        <w:tc>
          <w:tcPr>
            <w:tcW w:w="0" w:type="auto"/>
            <w:vAlign w:val="center"/>
            <w:hideMark/>
          </w:tcPr>
          <w:p w14:paraId="375C8B3F" w14:textId="3C12B526" w:rsidR="00661A3B" w:rsidRPr="002D3964" w:rsidRDefault="00887DC8" w:rsidP="00DD517E">
            <w:pPr>
              <w:spacing w:line="210" w:lineRule="atLeast"/>
              <w:rPr>
                <w:rFonts w:ascii="Times New Roman" w:eastAsia="Times New Roman" w:hAnsi="Times New Roman" w:cs="Times New Roman"/>
              </w:rPr>
            </w:pPr>
            <w:r w:rsidRPr="002D3964">
              <w:rPr>
                <w:rFonts w:ascii="Times New Roman" w:eastAsia="Times New Roman" w:hAnsi="Times New Roman" w:cs="Times New Roman"/>
                <w:b/>
                <w:bCs/>
              </w:rPr>
              <w:t>Program philosophy</w:t>
            </w:r>
            <w:r w:rsidR="00661A3B" w:rsidRPr="002D3964">
              <w:rPr>
                <w:rFonts w:ascii="Times New Roman" w:eastAsia="Times New Roman" w:hAnsi="Times New Roman" w:cs="Times New Roman"/>
              </w:rPr>
              <w:br/>
              <w:t xml:space="preserve">The </w:t>
            </w:r>
            <w:r w:rsidR="001219D5" w:rsidRPr="002D3964">
              <w:rPr>
                <w:rFonts w:ascii="Times New Roman" w:hAnsi="Times New Roman" w:cs="Times New Roman"/>
              </w:rPr>
              <w:t>Global Educational Leadership (GEL)</w:t>
            </w:r>
            <w:r w:rsidR="00661A3B" w:rsidRPr="002D3964">
              <w:rPr>
                <w:rFonts w:ascii="Times New Roman" w:eastAsia="Times New Roman" w:hAnsi="Times New Roman" w:cs="Times New Roman"/>
              </w:rPr>
              <w:t xml:space="preserve"> is designed to </w:t>
            </w:r>
            <w:r w:rsidR="001219D5" w:rsidRPr="002D3964">
              <w:rPr>
                <w:rFonts w:ascii="Times New Roman" w:eastAsia="Times New Roman" w:hAnsi="Times New Roman" w:cs="Times New Roman"/>
              </w:rPr>
              <w:t>prepare leaders of educational institutions</w:t>
            </w:r>
            <w:r w:rsidR="00CF41FB" w:rsidRPr="002D3964">
              <w:rPr>
                <w:rFonts w:ascii="Times New Roman" w:eastAsia="Times New Roman" w:hAnsi="Times New Roman" w:cs="Times New Roman"/>
              </w:rPr>
              <w:t>, including but not limited to traditional schools, international educational non-profit organizations, and educational businesses with a global focus,</w:t>
            </w:r>
            <w:r w:rsidR="00FD2CE0" w:rsidRPr="002D3964">
              <w:rPr>
                <w:rFonts w:ascii="Times New Roman" w:eastAsia="Times New Roman" w:hAnsi="Times New Roman" w:cs="Times New Roman"/>
              </w:rPr>
              <w:t xml:space="preserve"> to meet the challenges and take advantage of opportunities presented by </w:t>
            </w:r>
            <w:r w:rsidR="001219D5" w:rsidRPr="002D3964">
              <w:rPr>
                <w:rFonts w:ascii="Times New Roman" w:eastAsia="Times New Roman" w:hAnsi="Times New Roman" w:cs="Times New Roman"/>
              </w:rPr>
              <w:t xml:space="preserve">globalization. </w:t>
            </w:r>
            <w:r w:rsidR="00CF41FB" w:rsidRPr="002D3964">
              <w:rPr>
                <w:rFonts w:ascii="Times New Roman" w:eastAsia="Times New Roman" w:hAnsi="Times New Roman" w:cs="Times New Roman"/>
              </w:rPr>
              <w:t>This specialization aims to help professionals</w:t>
            </w:r>
            <w:r w:rsidR="001219D5" w:rsidRPr="002D3964">
              <w:rPr>
                <w:rFonts w:ascii="Times New Roman" w:eastAsia="Times New Roman" w:hAnsi="Times New Roman" w:cs="Times New Roman"/>
              </w:rPr>
              <w:t xml:space="preserve"> to develop a deep understanding of the implications of globalization for education</w:t>
            </w:r>
            <w:r w:rsidR="00CF41FB" w:rsidRPr="002D3964">
              <w:rPr>
                <w:rFonts w:ascii="Times New Roman" w:eastAsia="Times New Roman" w:hAnsi="Times New Roman" w:cs="Times New Roman"/>
              </w:rPr>
              <w:t xml:space="preserve">, cultivate leadership skills in cross-cultural settings, </w:t>
            </w:r>
            <w:r w:rsidR="00DD517E" w:rsidRPr="002D3964">
              <w:rPr>
                <w:rFonts w:ascii="Times New Roman" w:eastAsia="Times New Roman" w:hAnsi="Times New Roman" w:cs="Times New Roman"/>
              </w:rPr>
              <w:t>establish</w:t>
            </w:r>
            <w:r w:rsidR="00CF41FB" w:rsidRPr="002D3964">
              <w:rPr>
                <w:rFonts w:ascii="Times New Roman" w:eastAsia="Times New Roman" w:hAnsi="Times New Roman" w:cs="Times New Roman"/>
              </w:rPr>
              <w:t xml:space="preserve"> a global network of innovative education leaders</w:t>
            </w:r>
            <w:r w:rsidR="00DD517E" w:rsidRPr="002D3964">
              <w:rPr>
                <w:rFonts w:ascii="Times New Roman" w:eastAsia="Times New Roman" w:hAnsi="Times New Roman" w:cs="Times New Roman"/>
              </w:rPr>
              <w:t>, and foster a global perspective of education</w:t>
            </w:r>
            <w:r w:rsidR="00CF41FB" w:rsidRPr="002D3964">
              <w:rPr>
                <w:rFonts w:ascii="Times New Roman" w:eastAsia="Times New Roman" w:hAnsi="Times New Roman" w:cs="Times New Roman"/>
              </w:rPr>
              <w:t xml:space="preserve">. The designed program provides a unique combination of educational experiences that include exposure to solid educational research, focused training in educational measurement and research methodology, high-quality interactions with </w:t>
            </w:r>
            <w:r w:rsidR="00DD517E" w:rsidRPr="002D3964">
              <w:rPr>
                <w:rFonts w:ascii="Times New Roman" w:eastAsia="Times New Roman" w:hAnsi="Times New Roman" w:cs="Times New Roman"/>
              </w:rPr>
              <w:t>visionary</w:t>
            </w:r>
            <w:r w:rsidR="00CF41FB" w:rsidRPr="002D3964">
              <w:rPr>
                <w:rFonts w:ascii="Times New Roman" w:eastAsia="Times New Roman" w:hAnsi="Times New Roman" w:cs="Times New Roman"/>
              </w:rPr>
              <w:t xml:space="preserve"> leaders from around the world, and </w:t>
            </w:r>
            <w:r w:rsidR="00DD517E" w:rsidRPr="002D3964">
              <w:rPr>
                <w:rFonts w:ascii="Times New Roman" w:eastAsia="Times New Roman" w:hAnsi="Times New Roman" w:cs="Times New Roman"/>
              </w:rPr>
              <w:t xml:space="preserve">opportunities to examine educational policies and practices in the global context. </w:t>
            </w:r>
          </w:p>
          <w:p w14:paraId="7456D2B7" w14:textId="77777777" w:rsidR="00DD517E" w:rsidRPr="002D3964" w:rsidRDefault="00DD517E" w:rsidP="00DD517E">
            <w:pPr>
              <w:spacing w:line="210" w:lineRule="atLeast"/>
              <w:rPr>
                <w:rFonts w:ascii="Times New Roman" w:eastAsia="Times New Roman" w:hAnsi="Times New Roman" w:cs="Times New Roman"/>
              </w:rPr>
            </w:pPr>
          </w:p>
          <w:p w14:paraId="41DEA6B9" w14:textId="6EB7B92C" w:rsidR="00DD517E" w:rsidRPr="002D3964" w:rsidRDefault="00DD517E" w:rsidP="00DD517E">
            <w:pPr>
              <w:spacing w:line="210" w:lineRule="atLeast"/>
              <w:rPr>
                <w:rFonts w:ascii="Times New Roman" w:eastAsia="Times New Roman" w:hAnsi="Times New Roman" w:cs="Times New Roman"/>
              </w:rPr>
            </w:pPr>
            <w:r w:rsidRPr="002D3964">
              <w:rPr>
                <w:rFonts w:ascii="Times New Roman" w:eastAsia="Times New Roman" w:hAnsi="Times New Roman" w:cs="Times New Roman"/>
              </w:rPr>
              <w:t>The program is delivered primarily online via an innovative learning platform that includes functions for traditional courses and seminars, extensive global social networking, digital portfolio, and both synchronous and asynchronous interactions. Students have the option of participating in an intensive two week face-to-face session held in an international location</w:t>
            </w:r>
            <w:ins w:id="1" w:author="GlobalEd2" w:date="2011-10-17T01:41:00Z">
              <w:r w:rsidR="00D646EF">
                <w:rPr>
                  <w:rFonts w:ascii="Times New Roman" w:eastAsia="Times New Roman" w:hAnsi="Times New Roman" w:cs="Times New Roman"/>
                </w:rPr>
                <w:t xml:space="preserve"> as a course</w:t>
              </w:r>
            </w:ins>
            <w:r w:rsidRPr="002D3964">
              <w:rPr>
                <w:rFonts w:ascii="Times New Roman" w:eastAsia="Times New Roman" w:hAnsi="Times New Roman" w:cs="Times New Roman"/>
              </w:rPr>
              <w:t xml:space="preserve">. </w:t>
            </w:r>
          </w:p>
        </w:tc>
      </w:tr>
      <w:tr w:rsidR="00661A3B" w:rsidRPr="002D3964" w14:paraId="028A9D9D" w14:textId="77777777" w:rsidTr="00661A3B">
        <w:trPr>
          <w:tblCellSpacing w:w="100" w:type="dxa"/>
          <w:jc w:val="center"/>
        </w:trPr>
        <w:tc>
          <w:tcPr>
            <w:tcW w:w="0" w:type="auto"/>
            <w:vAlign w:val="center"/>
            <w:hideMark/>
          </w:tcPr>
          <w:p w14:paraId="7D3B0034" w14:textId="5B83C998" w:rsidR="00742B6B" w:rsidRPr="002D3964" w:rsidRDefault="00661A3B" w:rsidP="00742B6B">
            <w:pPr>
              <w:spacing w:line="210" w:lineRule="atLeast"/>
              <w:rPr>
                <w:rFonts w:ascii="Times New Roman" w:eastAsia="Times New Roman" w:hAnsi="Times New Roman" w:cs="Times New Roman"/>
                <w:b/>
              </w:rPr>
            </w:pPr>
            <w:r w:rsidRPr="002D3964">
              <w:rPr>
                <w:rFonts w:ascii="Times New Roman" w:eastAsia="Times New Roman" w:hAnsi="Times New Roman" w:cs="Times New Roman"/>
                <w:b/>
              </w:rPr>
              <w:br/>
            </w:r>
            <w:r w:rsidR="00742B6B" w:rsidRPr="002D3964">
              <w:rPr>
                <w:rFonts w:ascii="Times New Roman" w:eastAsia="Times New Roman" w:hAnsi="Times New Roman" w:cs="Times New Roman"/>
                <w:b/>
              </w:rPr>
              <w:t>Program Goals</w:t>
            </w:r>
          </w:p>
          <w:p w14:paraId="60783776" w14:textId="77777777" w:rsidR="00742B6B" w:rsidRPr="002D3964" w:rsidRDefault="00661A3B" w:rsidP="00742B6B">
            <w:pPr>
              <w:spacing w:line="210" w:lineRule="atLeast"/>
              <w:rPr>
                <w:rFonts w:ascii="Times New Roman" w:eastAsia="Times New Roman" w:hAnsi="Times New Roman" w:cs="Times New Roman"/>
              </w:rPr>
            </w:pPr>
            <w:r w:rsidRPr="002D3964">
              <w:rPr>
                <w:rFonts w:ascii="Times New Roman" w:eastAsia="Times New Roman" w:hAnsi="Times New Roman" w:cs="Times New Roman"/>
              </w:rPr>
              <w:br/>
              <w:t>The goal of this specialization is to develop effective, highly-regarded, and influential leaders in educational practice, policy, and scholarship</w:t>
            </w:r>
            <w:r w:rsidR="00DD517E" w:rsidRPr="002D3964">
              <w:rPr>
                <w:rFonts w:ascii="Times New Roman" w:eastAsia="Times New Roman" w:hAnsi="Times New Roman" w:cs="Times New Roman"/>
              </w:rPr>
              <w:t xml:space="preserve"> in the context of globalization</w:t>
            </w:r>
            <w:r w:rsidRPr="002D3964">
              <w:rPr>
                <w:rFonts w:ascii="Times New Roman" w:eastAsia="Times New Roman" w:hAnsi="Times New Roman" w:cs="Times New Roman"/>
              </w:rPr>
              <w:t>. Students pursuing the Master of Science degree in Policy and Leadership have different goals. Some students wish to obtain a M.S. degree to obtain an administrative position, advance their career or return to the work force; while other students wish to situate themselves to obtain a doctoral degree.</w:t>
            </w:r>
            <w:r w:rsidR="00543F24" w:rsidRPr="002D3964">
              <w:rPr>
                <w:rFonts w:ascii="Times New Roman" w:eastAsia="Times New Roman" w:hAnsi="Times New Roman" w:cs="Times New Roman"/>
              </w:rPr>
              <w:t xml:space="preserve"> </w:t>
            </w:r>
          </w:p>
          <w:p w14:paraId="09477C12" w14:textId="77777777" w:rsidR="00742B6B" w:rsidRPr="002D3964" w:rsidRDefault="00742B6B" w:rsidP="00742B6B">
            <w:pPr>
              <w:spacing w:line="210" w:lineRule="atLeast"/>
              <w:rPr>
                <w:rFonts w:ascii="Times New Roman" w:eastAsia="Times New Roman" w:hAnsi="Times New Roman" w:cs="Times New Roman"/>
              </w:rPr>
            </w:pPr>
          </w:p>
          <w:p w14:paraId="7191D44E" w14:textId="0A87A6D4" w:rsidR="00661A3B" w:rsidRPr="002D3964" w:rsidRDefault="00742B6B" w:rsidP="00742B6B">
            <w:pPr>
              <w:spacing w:line="210" w:lineRule="atLeast"/>
              <w:rPr>
                <w:rFonts w:ascii="Times New Roman" w:eastAsia="Times New Roman" w:hAnsi="Times New Roman" w:cs="Times New Roman"/>
              </w:rPr>
            </w:pPr>
            <w:r w:rsidRPr="002D3964">
              <w:rPr>
                <w:rFonts w:ascii="Times New Roman" w:eastAsia="Times New Roman" w:hAnsi="Times New Roman" w:cs="Times New Roman"/>
              </w:rPr>
              <w:t xml:space="preserve">Students pursuing the specialization of Global Education Leadership are interested in preparing students to meet the challenges of globalization. They could be current or </w:t>
            </w:r>
            <w:r w:rsidRPr="002D3964">
              <w:rPr>
                <w:rFonts w:ascii="Times New Roman" w:eastAsia="Times New Roman" w:hAnsi="Times New Roman" w:cs="Times New Roman"/>
              </w:rPr>
              <w:lastRenderedPageBreak/>
              <w:t>aspiring leaders of schools that are interested in expanding their international</w:t>
            </w:r>
            <w:r w:rsidR="008E1721" w:rsidRPr="002D3964">
              <w:rPr>
                <w:rFonts w:ascii="Times New Roman" w:eastAsia="Times New Roman" w:hAnsi="Times New Roman" w:cs="Times New Roman"/>
              </w:rPr>
              <w:t xml:space="preserve"> connections or serving students from different cultures. They could also be leaders of educational organizations that serve students from different countries. They could also be teachers and leaders who are interested in working in different countries. </w:t>
            </w:r>
          </w:p>
        </w:tc>
      </w:tr>
      <w:tr w:rsidR="00661A3B" w:rsidRPr="002D3964" w14:paraId="46ACF6C9" w14:textId="77777777" w:rsidTr="00661A3B">
        <w:trPr>
          <w:tblCellSpacing w:w="100" w:type="dxa"/>
          <w:jc w:val="center"/>
        </w:trPr>
        <w:tc>
          <w:tcPr>
            <w:tcW w:w="0" w:type="auto"/>
            <w:vAlign w:val="center"/>
            <w:hideMark/>
          </w:tcPr>
          <w:p w14:paraId="0EFC4B33" w14:textId="1C99E9D4" w:rsidR="00661A3B" w:rsidRPr="002D3964" w:rsidRDefault="00661A3B" w:rsidP="002D09DA">
            <w:pPr>
              <w:spacing w:line="210" w:lineRule="atLeast"/>
              <w:rPr>
                <w:rFonts w:ascii="Times New Roman" w:eastAsia="Times New Roman" w:hAnsi="Times New Roman" w:cs="Times New Roman"/>
              </w:rPr>
            </w:pPr>
            <w:r w:rsidRPr="002D3964">
              <w:rPr>
                <w:rFonts w:ascii="Times New Roman" w:eastAsia="Times New Roman" w:hAnsi="Times New Roman" w:cs="Times New Roman"/>
                <w:b/>
                <w:bCs/>
              </w:rPr>
              <w:lastRenderedPageBreak/>
              <w:t>Program Description</w:t>
            </w:r>
            <w:r w:rsidRPr="002D3964">
              <w:rPr>
                <w:rFonts w:ascii="Times New Roman" w:eastAsia="Times New Roman" w:hAnsi="Times New Roman" w:cs="Times New Roman"/>
              </w:rPr>
              <w:br/>
              <w:t xml:space="preserve">The program focuses on several dimensions of </w:t>
            </w:r>
            <w:r w:rsidR="00543F24" w:rsidRPr="002D3964">
              <w:rPr>
                <w:rFonts w:ascii="Times New Roman" w:eastAsia="Times New Roman" w:hAnsi="Times New Roman" w:cs="Times New Roman"/>
              </w:rPr>
              <w:t>educational</w:t>
            </w:r>
            <w:r w:rsidRPr="002D3964">
              <w:rPr>
                <w:rFonts w:ascii="Times New Roman" w:eastAsia="Times New Roman" w:hAnsi="Times New Roman" w:cs="Times New Roman"/>
              </w:rPr>
              <w:t xml:space="preserve"> leadership in pre-K-12 educational systems </w:t>
            </w:r>
            <w:r w:rsidR="00641C80" w:rsidRPr="002D3964">
              <w:rPr>
                <w:rFonts w:ascii="Times New Roman" w:eastAsia="Times New Roman" w:hAnsi="Times New Roman" w:cs="Times New Roman"/>
              </w:rPr>
              <w:t xml:space="preserve">in the global context </w:t>
            </w:r>
            <w:r w:rsidRPr="002D3964">
              <w:rPr>
                <w:rFonts w:ascii="Times New Roman" w:eastAsia="Times New Roman" w:hAnsi="Times New Roman" w:cs="Times New Roman"/>
              </w:rPr>
              <w:t xml:space="preserve">including: (a) development of </w:t>
            </w:r>
            <w:r w:rsidR="002D09DA" w:rsidRPr="002D3964">
              <w:rPr>
                <w:rFonts w:ascii="Times New Roman" w:eastAsia="Times New Roman" w:hAnsi="Times New Roman" w:cs="Times New Roman"/>
              </w:rPr>
              <w:t xml:space="preserve">a global educational vision and cross-cultural leadership skills, </w:t>
            </w:r>
            <w:r w:rsidRPr="002D3964">
              <w:rPr>
                <w:rFonts w:ascii="Times New Roman" w:eastAsia="Times New Roman" w:hAnsi="Times New Roman" w:cs="Times New Roman"/>
              </w:rPr>
              <w:t xml:space="preserve">(b) </w:t>
            </w:r>
            <w:r w:rsidR="002D09DA" w:rsidRPr="002D3964">
              <w:rPr>
                <w:rFonts w:ascii="Times New Roman" w:eastAsia="Times New Roman" w:hAnsi="Times New Roman" w:cs="Times New Roman"/>
              </w:rPr>
              <w:t xml:space="preserve">develop culturally sensitive policies and procedures that guide programs to serve diverse student populations and needs, c) </w:t>
            </w:r>
            <w:r w:rsidRPr="002D3964">
              <w:rPr>
                <w:rFonts w:ascii="Times New Roman" w:eastAsia="Times New Roman" w:hAnsi="Times New Roman" w:cs="Times New Roman"/>
              </w:rPr>
              <w:t>creation of organizational structures and functi</w:t>
            </w:r>
            <w:r w:rsidR="002D09DA" w:rsidRPr="002D3964">
              <w:rPr>
                <w:rFonts w:ascii="Times New Roman" w:eastAsia="Times New Roman" w:hAnsi="Times New Roman" w:cs="Times New Roman"/>
              </w:rPr>
              <w:t>ons to facilitate change, and (d</w:t>
            </w:r>
            <w:r w:rsidRPr="002D3964">
              <w:rPr>
                <w:rFonts w:ascii="Times New Roman" w:eastAsia="Times New Roman" w:hAnsi="Times New Roman" w:cs="Times New Roman"/>
              </w:rPr>
              <w:t xml:space="preserve">) </w:t>
            </w:r>
            <w:r w:rsidR="002D09DA" w:rsidRPr="002D3964">
              <w:rPr>
                <w:rFonts w:ascii="Times New Roman" w:eastAsia="Times New Roman" w:hAnsi="Times New Roman" w:cs="Times New Roman"/>
              </w:rPr>
              <w:t xml:space="preserve">development of meaningful </w:t>
            </w:r>
            <w:r w:rsidRPr="002D3964">
              <w:rPr>
                <w:rFonts w:ascii="Times New Roman" w:eastAsia="Times New Roman" w:hAnsi="Times New Roman" w:cs="Times New Roman"/>
              </w:rPr>
              <w:t xml:space="preserve">measurement and analysis of educational outcomes. The specialization develops </w:t>
            </w:r>
            <w:r w:rsidR="002D09DA" w:rsidRPr="002D3964">
              <w:rPr>
                <w:rFonts w:ascii="Times New Roman" w:eastAsia="Times New Roman" w:hAnsi="Times New Roman" w:cs="Times New Roman"/>
              </w:rPr>
              <w:t>leaders</w:t>
            </w:r>
            <w:r w:rsidRPr="002D3964">
              <w:rPr>
                <w:rFonts w:ascii="Times New Roman" w:eastAsia="Times New Roman" w:hAnsi="Times New Roman" w:cs="Times New Roman"/>
              </w:rPr>
              <w:t xml:space="preserve"> who can apply theoretical frameworks, methodological approaches, and analytical skills to improve educational performance</w:t>
            </w:r>
            <w:r w:rsidR="002D09DA" w:rsidRPr="002D3964">
              <w:rPr>
                <w:rFonts w:ascii="Times New Roman" w:eastAsia="Times New Roman" w:hAnsi="Times New Roman" w:cs="Times New Roman"/>
              </w:rPr>
              <w:t xml:space="preserve"> of students in diverse contexts</w:t>
            </w:r>
            <w:r w:rsidRPr="002D3964">
              <w:rPr>
                <w:rFonts w:ascii="Times New Roman" w:eastAsia="Times New Roman" w:hAnsi="Times New Roman" w:cs="Times New Roman"/>
              </w:rPr>
              <w:t>. </w:t>
            </w:r>
            <w:r w:rsidRPr="002D3964">
              <w:rPr>
                <w:rFonts w:ascii="Times New Roman" w:eastAsia="Times New Roman" w:hAnsi="Times New Roman" w:cs="Times New Roman"/>
              </w:rPr>
              <w:br/>
            </w:r>
            <w:r w:rsidRPr="002D3964">
              <w:rPr>
                <w:rFonts w:ascii="Times New Roman" w:eastAsia="Times New Roman" w:hAnsi="Times New Roman" w:cs="Times New Roman"/>
              </w:rPr>
              <w:br/>
            </w:r>
            <w:r w:rsidR="002D09DA" w:rsidRPr="002D3964">
              <w:rPr>
                <w:rFonts w:ascii="Times New Roman" w:eastAsia="Times New Roman" w:hAnsi="Times New Roman" w:cs="Times New Roman"/>
              </w:rPr>
              <w:t>The program includes three major components with a total of 45 credits: online cours</w:t>
            </w:r>
            <w:r w:rsidR="00721D1E" w:rsidRPr="002D3964">
              <w:rPr>
                <w:rFonts w:ascii="Times New Roman" w:eastAsia="Times New Roman" w:hAnsi="Times New Roman" w:cs="Times New Roman"/>
              </w:rPr>
              <w:t>e work (29</w:t>
            </w:r>
            <w:r w:rsidR="002D09DA" w:rsidRPr="002D3964">
              <w:rPr>
                <w:rFonts w:ascii="Times New Roman" w:eastAsia="Times New Roman" w:hAnsi="Times New Roman" w:cs="Times New Roman"/>
              </w:rPr>
              <w:t xml:space="preserve"> credits), capstone project </w:t>
            </w:r>
            <w:r w:rsidR="00033E7E" w:rsidRPr="002D3964">
              <w:rPr>
                <w:rFonts w:ascii="Times New Roman" w:eastAsia="Times New Roman" w:hAnsi="Times New Roman" w:cs="Times New Roman"/>
              </w:rPr>
              <w:t>(online and/or face-to-face) (8</w:t>
            </w:r>
            <w:r w:rsidR="002D09DA" w:rsidRPr="002D3964">
              <w:rPr>
                <w:rFonts w:ascii="Times New Roman" w:eastAsia="Times New Roman" w:hAnsi="Times New Roman" w:cs="Times New Roman"/>
              </w:rPr>
              <w:t xml:space="preserve"> credits), and glob</w:t>
            </w:r>
            <w:r w:rsidR="00E121FD" w:rsidRPr="002D3964">
              <w:rPr>
                <w:rFonts w:ascii="Times New Roman" w:eastAsia="Times New Roman" w:hAnsi="Times New Roman" w:cs="Times New Roman"/>
              </w:rPr>
              <w:t>a</w:t>
            </w:r>
            <w:r w:rsidR="00721D1E" w:rsidRPr="002D3964">
              <w:rPr>
                <w:rFonts w:ascii="Times New Roman" w:eastAsia="Times New Roman" w:hAnsi="Times New Roman" w:cs="Times New Roman"/>
              </w:rPr>
              <w:t>l education field experience (8</w:t>
            </w:r>
            <w:r w:rsidR="002D09DA" w:rsidRPr="002D3964">
              <w:rPr>
                <w:rFonts w:ascii="Times New Roman" w:eastAsia="Times New Roman" w:hAnsi="Times New Roman" w:cs="Times New Roman"/>
              </w:rPr>
              <w:t xml:space="preserve"> credits). </w:t>
            </w:r>
          </w:p>
          <w:p w14:paraId="7FDDA29D" w14:textId="77777777" w:rsidR="002D09DA" w:rsidRPr="002D3964" w:rsidRDefault="002D09DA" w:rsidP="002D09DA">
            <w:pPr>
              <w:spacing w:line="210" w:lineRule="atLeast"/>
              <w:rPr>
                <w:rFonts w:ascii="Times New Roman" w:eastAsia="Times New Roman" w:hAnsi="Times New Roman" w:cs="Times New Roman"/>
              </w:rPr>
            </w:pPr>
          </w:p>
          <w:p w14:paraId="7928B5A1" w14:textId="1117C7EB" w:rsidR="002D09DA" w:rsidRPr="002D3964" w:rsidRDefault="002D09DA" w:rsidP="00456621">
            <w:pPr>
              <w:spacing w:line="210" w:lineRule="atLeast"/>
              <w:rPr>
                <w:rFonts w:ascii="Times New Roman" w:eastAsia="Times New Roman" w:hAnsi="Times New Roman" w:cs="Times New Roman"/>
              </w:rPr>
            </w:pPr>
            <w:r w:rsidRPr="002D3964">
              <w:rPr>
                <w:rFonts w:ascii="Times New Roman" w:eastAsia="Times New Roman" w:hAnsi="Times New Roman" w:cs="Times New Roman"/>
              </w:rPr>
              <w:t xml:space="preserve">The program </w:t>
            </w:r>
            <w:r w:rsidR="00E121FD" w:rsidRPr="002D3964">
              <w:rPr>
                <w:rFonts w:ascii="Times New Roman" w:eastAsia="Times New Roman" w:hAnsi="Times New Roman" w:cs="Times New Roman"/>
              </w:rPr>
              <w:t>typically takes two years to complete. Students are grouped into cohorts of 20</w:t>
            </w:r>
            <w:r w:rsidR="008E1721" w:rsidRPr="002D3964">
              <w:rPr>
                <w:rFonts w:ascii="Times New Roman" w:eastAsia="Times New Roman" w:hAnsi="Times New Roman" w:cs="Times New Roman"/>
              </w:rPr>
              <w:t xml:space="preserve"> to 30</w:t>
            </w:r>
            <w:r w:rsidR="00E121FD" w:rsidRPr="002D3964">
              <w:rPr>
                <w:rFonts w:ascii="Times New Roman" w:eastAsia="Times New Roman" w:hAnsi="Times New Roman" w:cs="Times New Roman"/>
              </w:rPr>
              <w:t>, each led by a dedicated experienced education leader as mentor. Each cohort can choose to focus on different themes of issues to focus on for the capstone project and a location of their common</w:t>
            </w:r>
            <w:r w:rsidR="00456621" w:rsidRPr="002D3964">
              <w:rPr>
                <w:rFonts w:ascii="Times New Roman" w:eastAsia="Times New Roman" w:hAnsi="Times New Roman" w:cs="Times New Roman"/>
              </w:rPr>
              <w:t xml:space="preserve"> global education</w:t>
            </w:r>
            <w:r w:rsidR="00E121FD" w:rsidRPr="002D3964">
              <w:rPr>
                <w:rFonts w:ascii="Times New Roman" w:eastAsia="Times New Roman" w:hAnsi="Times New Roman" w:cs="Times New Roman"/>
              </w:rPr>
              <w:t xml:space="preserve"> field</w:t>
            </w:r>
            <w:r w:rsidR="00456621" w:rsidRPr="002D3964">
              <w:rPr>
                <w:rFonts w:ascii="Times New Roman" w:eastAsia="Times New Roman" w:hAnsi="Times New Roman" w:cs="Times New Roman"/>
              </w:rPr>
              <w:t xml:space="preserve"> experiences, through discussions with their mentor.</w:t>
            </w:r>
            <w:r w:rsidR="00550B7B" w:rsidRPr="002D3964">
              <w:rPr>
                <w:rFonts w:ascii="Times New Roman" w:eastAsia="Times New Roman" w:hAnsi="Times New Roman" w:cs="Times New Roman"/>
              </w:rPr>
              <w:t xml:space="preserve"> A list of mentors will be made available for student to select from at the time of application and student can indicate their preferences, although not all preferences will be granted.</w:t>
            </w:r>
          </w:p>
          <w:p w14:paraId="352327CE" w14:textId="77777777" w:rsidR="00456621" w:rsidRPr="002D3964" w:rsidRDefault="00456621" w:rsidP="00456621">
            <w:pPr>
              <w:spacing w:line="210" w:lineRule="atLeast"/>
              <w:rPr>
                <w:rFonts w:ascii="Times New Roman" w:eastAsia="Times New Roman" w:hAnsi="Times New Roman" w:cs="Times New Roman"/>
              </w:rPr>
            </w:pPr>
          </w:p>
          <w:p w14:paraId="74B45EFD" w14:textId="115F4805" w:rsidR="00456621" w:rsidRPr="002D3964" w:rsidRDefault="00550B7B" w:rsidP="00456621">
            <w:pPr>
              <w:spacing w:line="210" w:lineRule="atLeast"/>
              <w:rPr>
                <w:rFonts w:ascii="Times New Roman" w:eastAsia="Times New Roman" w:hAnsi="Times New Roman" w:cs="Times New Roman"/>
              </w:rPr>
            </w:pPr>
            <w:r w:rsidRPr="002D3964">
              <w:rPr>
                <w:rFonts w:ascii="Times New Roman" w:eastAsia="Times New Roman" w:hAnsi="Times New Roman" w:cs="Times New Roman"/>
                <w:b/>
                <w:bCs/>
              </w:rPr>
              <w:t>Curriculum</w:t>
            </w:r>
          </w:p>
        </w:tc>
      </w:tr>
    </w:tbl>
    <w:p w14:paraId="3F8A918D" w14:textId="28C04E6F" w:rsidR="00550B7B" w:rsidRPr="002D3964" w:rsidRDefault="00550B7B" w:rsidP="00550B7B">
      <w:pPr>
        <w:spacing w:line="210" w:lineRule="atLeast"/>
        <w:rPr>
          <w:rFonts w:ascii="Times New Roman" w:eastAsia="Times New Roman" w:hAnsi="Times New Roman" w:cs="Times New Roman"/>
        </w:rPr>
      </w:pPr>
      <w:r w:rsidRPr="002D3964">
        <w:rPr>
          <w:rFonts w:ascii="Times New Roman" w:eastAsia="Times New Roman" w:hAnsi="Times New Roman" w:cs="Times New Roman"/>
        </w:rPr>
        <w:t>Courses:</w:t>
      </w:r>
    </w:p>
    <w:p w14:paraId="609755B8" w14:textId="77777777" w:rsidR="00550B7B" w:rsidRPr="002D3964" w:rsidRDefault="00550B7B" w:rsidP="00550B7B">
      <w:pPr>
        <w:spacing w:line="210" w:lineRule="atLeast"/>
        <w:rPr>
          <w:rFonts w:ascii="Times New Roman" w:eastAsia="Times New Roman" w:hAnsi="Times New Roman" w:cs="Times New Roman"/>
        </w:rPr>
      </w:pPr>
    </w:p>
    <w:p w14:paraId="6E521B2F" w14:textId="790DF99B" w:rsidR="00327E08" w:rsidRPr="002D3964" w:rsidRDefault="00790C92" w:rsidP="00790C92">
      <w:pPr>
        <w:rPr>
          <w:rFonts w:ascii="Times New Roman" w:hAnsi="Times New Roman" w:cs="Times New Roman"/>
        </w:rPr>
      </w:pPr>
      <w:r w:rsidRPr="002D3964">
        <w:rPr>
          <w:rFonts w:ascii="Times New Roman" w:hAnsi="Times New Roman" w:cs="Times New Roman"/>
        </w:rPr>
        <w:t xml:space="preserve">EDLD 510 </w:t>
      </w:r>
      <w:r w:rsidR="00A06C54" w:rsidRPr="002D3964">
        <w:rPr>
          <w:rFonts w:ascii="Times New Roman" w:hAnsi="Times New Roman" w:cs="Times New Roman"/>
        </w:rPr>
        <w:t>Globalization and Education</w:t>
      </w:r>
      <w:r w:rsidR="00033E7E" w:rsidRPr="002D3964">
        <w:rPr>
          <w:rFonts w:ascii="Times New Roman" w:hAnsi="Times New Roman" w:cs="Times New Roman"/>
        </w:rPr>
        <w:t xml:space="preserve"> </w:t>
      </w:r>
      <w:ins w:id="2" w:author="Kamata" w:date="2011-10-13T16:49:00Z">
        <w:r w:rsidR="00E66734">
          <w:rPr>
            <w:rFonts w:ascii="Times New Roman" w:hAnsi="Times New Roman" w:cs="Times New Roman"/>
          </w:rPr>
          <w:t>(</w:t>
        </w:r>
      </w:ins>
      <w:r w:rsidR="00033E7E" w:rsidRPr="002D3964">
        <w:rPr>
          <w:rFonts w:ascii="Times New Roman" w:hAnsi="Times New Roman" w:cs="Times New Roman"/>
        </w:rPr>
        <w:t>4</w:t>
      </w:r>
      <w:ins w:id="3" w:author="Kamata" w:date="2011-10-13T16:49:00Z">
        <w:r w:rsidR="00E66734">
          <w:rPr>
            <w:rFonts w:ascii="Times New Roman" w:hAnsi="Times New Roman" w:cs="Times New Roman"/>
          </w:rPr>
          <w:t>)</w:t>
        </w:r>
      </w:ins>
      <w:r w:rsidR="00AF4506" w:rsidRPr="002D3964">
        <w:rPr>
          <w:rFonts w:ascii="Times New Roman" w:hAnsi="Times New Roman" w:cs="Times New Roman"/>
        </w:rPr>
        <w:t xml:space="preserve"> (Yong Zhao)</w:t>
      </w:r>
    </w:p>
    <w:p w14:paraId="029DEC0B" w14:textId="3CF4F61B" w:rsidR="00721D1E" w:rsidRPr="002D3964" w:rsidRDefault="00721D1E" w:rsidP="00721D1E">
      <w:pPr>
        <w:rPr>
          <w:rFonts w:ascii="Times New Roman" w:hAnsi="Times New Roman" w:cs="Times New Roman"/>
        </w:rPr>
      </w:pPr>
      <w:r w:rsidRPr="002D3964">
        <w:rPr>
          <w:rFonts w:ascii="Times New Roman" w:hAnsi="Times New Roman" w:cs="Times New Roman"/>
        </w:rPr>
        <w:t xml:space="preserve">EDUC 614 Educational Statistics </w:t>
      </w:r>
      <w:ins w:id="4" w:author="Kamata" w:date="2011-10-13T16:49:00Z">
        <w:r w:rsidR="00E66734">
          <w:rPr>
            <w:rFonts w:ascii="Times New Roman" w:hAnsi="Times New Roman" w:cs="Times New Roman"/>
          </w:rPr>
          <w:t>(</w:t>
        </w:r>
      </w:ins>
      <w:r w:rsidRPr="002D3964">
        <w:rPr>
          <w:rFonts w:ascii="Times New Roman" w:hAnsi="Times New Roman" w:cs="Times New Roman"/>
        </w:rPr>
        <w:t>4</w:t>
      </w:r>
      <w:ins w:id="5" w:author="Kamata" w:date="2011-10-13T16:49:00Z">
        <w:r w:rsidR="00E66734">
          <w:rPr>
            <w:rFonts w:ascii="Times New Roman" w:hAnsi="Times New Roman" w:cs="Times New Roman"/>
          </w:rPr>
          <w:t>)</w:t>
        </w:r>
      </w:ins>
      <w:r w:rsidRPr="002D3964">
        <w:rPr>
          <w:rFonts w:ascii="Times New Roman" w:hAnsi="Times New Roman" w:cs="Times New Roman"/>
        </w:rPr>
        <w:t xml:space="preserve"> or</w:t>
      </w:r>
    </w:p>
    <w:p w14:paraId="5B52629C" w14:textId="05B64016" w:rsidR="00721D1E" w:rsidRPr="002D3964" w:rsidRDefault="00721D1E" w:rsidP="00790C92">
      <w:pPr>
        <w:rPr>
          <w:rFonts w:ascii="Times New Roman" w:hAnsi="Times New Roman" w:cs="Times New Roman"/>
        </w:rPr>
      </w:pPr>
      <w:r w:rsidRPr="002D3964">
        <w:rPr>
          <w:rFonts w:ascii="Times New Roman" w:hAnsi="Times New Roman" w:cs="Times New Roman"/>
        </w:rPr>
        <w:t xml:space="preserve">EDLD 610 Social Science Research Methods </w:t>
      </w:r>
      <w:ins w:id="6" w:author="Kamata" w:date="2011-10-13T16:49:00Z">
        <w:r w:rsidR="00E66734">
          <w:rPr>
            <w:rFonts w:ascii="Times New Roman" w:hAnsi="Times New Roman" w:cs="Times New Roman"/>
          </w:rPr>
          <w:t>(</w:t>
        </w:r>
      </w:ins>
      <w:r w:rsidRPr="002D3964">
        <w:rPr>
          <w:rFonts w:ascii="Times New Roman" w:hAnsi="Times New Roman" w:cs="Times New Roman"/>
        </w:rPr>
        <w:t>4</w:t>
      </w:r>
      <w:ins w:id="7" w:author="Kamata" w:date="2011-10-13T16:49:00Z">
        <w:r w:rsidR="00E66734">
          <w:rPr>
            <w:rFonts w:ascii="Times New Roman" w:hAnsi="Times New Roman" w:cs="Times New Roman"/>
          </w:rPr>
          <w:t>)</w:t>
        </w:r>
      </w:ins>
    </w:p>
    <w:p w14:paraId="48FAED0D" w14:textId="1B3FF7D3" w:rsidR="00327E08" w:rsidRPr="002D3964" w:rsidRDefault="00327E08" w:rsidP="00327E08">
      <w:pPr>
        <w:rPr>
          <w:rFonts w:ascii="Times New Roman" w:hAnsi="Times New Roman" w:cs="Times New Roman"/>
        </w:rPr>
      </w:pPr>
      <w:r w:rsidRPr="002D3964">
        <w:rPr>
          <w:rFonts w:ascii="Times New Roman" w:hAnsi="Times New Roman" w:cs="Times New Roman"/>
        </w:rPr>
        <w:t xml:space="preserve">EDLD 630 Comparative Education </w:t>
      </w:r>
      <w:ins w:id="8" w:author="Kamata" w:date="2011-10-13T16:49:00Z">
        <w:r w:rsidR="00E66734">
          <w:rPr>
            <w:rFonts w:ascii="Times New Roman" w:hAnsi="Times New Roman" w:cs="Times New Roman"/>
          </w:rPr>
          <w:t>(</w:t>
        </w:r>
      </w:ins>
      <w:r w:rsidR="00AF4506" w:rsidRPr="002D3964">
        <w:rPr>
          <w:rFonts w:ascii="Times New Roman" w:hAnsi="Times New Roman" w:cs="Times New Roman"/>
        </w:rPr>
        <w:t>4</w:t>
      </w:r>
      <w:ins w:id="9" w:author="Kamata" w:date="2011-10-13T16:49:00Z">
        <w:r w:rsidR="00E66734">
          <w:rPr>
            <w:rFonts w:ascii="Times New Roman" w:hAnsi="Times New Roman" w:cs="Times New Roman"/>
          </w:rPr>
          <w:t>)</w:t>
        </w:r>
      </w:ins>
      <w:r w:rsidR="00AF4506" w:rsidRPr="002D3964">
        <w:rPr>
          <w:rFonts w:ascii="Times New Roman" w:hAnsi="Times New Roman" w:cs="Times New Roman"/>
        </w:rPr>
        <w:t xml:space="preserve"> (</w:t>
      </w:r>
      <w:proofErr w:type="spellStart"/>
      <w:r w:rsidR="00AF4506" w:rsidRPr="002D3964">
        <w:rPr>
          <w:rFonts w:ascii="Times New Roman" w:hAnsi="Times New Roman" w:cs="Times New Roman"/>
        </w:rPr>
        <w:t>Surendra</w:t>
      </w:r>
      <w:proofErr w:type="spellEnd"/>
      <w:r w:rsidR="00AF4506" w:rsidRPr="002D3964">
        <w:rPr>
          <w:rFonts w:ascii="Times New Roman" w:hAnsi="Times New Roman" w:cs="Times New Roman"/>
        </w:rPr>
        <w:t xml:space="preserve"> </w:t>
      </w:r>
      <w:proofErr w:type="spellStart"/>
      <w:r w:rsidR="00AF4506" w:rsidRPr="002D3964">
        <w:rPr>
          <w:rFonts w:ascii="Times New Roman" w:hAnsi="Times New Roman" w:cs="Times New Roman"/>
        </w:rPr>
        <w:t>Subramani</w:t>
      </w:r>
      <w:proofErr w:type="spellEnd"/>
      <w:r w:rsidR="00AF4506" w:rsidRPr="002D3964">
        <w:rPr>
          <w:rFonts w:ascii="Times New Roman" w:hAnsi="Times New Roman" w:cs="Times New Roman"/>
        </w:rPr>
        <w:t>)</w:t>
      </w:r>
    </w:p>
    <w:p w14:paraId="5EE9C66B" w14:textId="2EADB1D8" w:rsidR="00327E08" w:rsidRPr="002D3964" w:rsidRDefault="00AF4506" w:rsidP="00327E08">
      <w:pPr>
        <w:rPr>
          <w:rFonts w:ascii="Times New Roman" w:hAnsi="Times New Roman" w:cs="Times New Roman"/>
        </w:rPr>
      </w:pPr>
      <w:r w:rsidRPr="002D3964">
        <w:rPr>
          <w:rFonts w:ascii="Times New Roman" w:hAnsi="Times New Roman" w:cs="Times New Roman"/>
        </w:rPr>
        <w:t>*EDLD 610</w:t>
      </w:r>
      <w:r w:rsidR="00327E08" w:rsidRPr="002D3964">
        <w:rPr>
          <w:rFonts w:ascii="Times New Roman" w:hAnsi="Times New Roman" w:cs="Times New Roman"/>
        </w:rPr>
        <w:t xml:space="preserve"> </w:t>
      </w:r>
      <w:r w:rsidR="009C2E5A" w:rsidRPr="002D3964">
        <w:rPr>
          <w:rFonts w:ascii="Times New Roman" w:hAnsi="Times New Roman" w:cs="Times New Roman"/>
        </w:rPr>
        <w:t>Global Education Reforms</w:t>
      </w:r>
      <w:r w:rsidR="002D3964">
        <w:rPr>
          <w:rFonts w:ascii="Times New Roman" w:hAnsi="Times New Roman" w:cs="Times New Roman"/>
        </w:rPr>
        <w:t xml:space="preserve"> and Systems</w:t>
      </w:r>
      <w:r w:rsidR="009C2E5A" w:rsidRPr="002D3964">
        <w:rPr>
          <w:rFonts w:ascii="Times New Roman" w:hAnsi="Times New Roman" w:cs="Times New Roman"/>
        </w:rPr>
        <w:t xml:space="preserve"> </w:t>
      </w:r>
      <w:ins w:id="10" w:author="Kamata" w:date="2011-10-13T16:50:00Z">
        <w:r w:rsidR="00E66734">
          <w:rPr>
            <w:rFonts w:ascii="Times New Roman" w:hAnsi="Times New Roman" w:cs="Times New Roman"/>
          </w:rPr>
          <w:t>(</w:t>
        </w:r>
      </w:ins>
      <w:r w:rsidR="009C2E5A" w:rsidRPr="002D3964">
        <w:rPr>
          <w:rFonts w:ascii="Times New Roman" w:hAnsi="Times New Roman" w:cs="Times New Roman"/>
        </w:rPr>
        <w:t>4</w:t>
      </w:r>
      <w:ins w:id="11" w:author="Kamata" w:date="2011-10-13T16:50:00Z">
        <w:r w:rsidR="00E66734">
          <w:rPr>
            <w:rFonts w:ascii="Times New Roman" w:hAnsi="Times New Roman" w:cs="Times New Roman"/>
          </w:rPr>
          <w:t>)</w:t>
        </w:r>
      </w:ins>
      <w:r w:rsidR="00033E7E" w:rsidRPr="002D3964">
        <w:rPr>
          <w:rFonts w:ascii="Times New Roman" w:hAnsi="Times New Roman" w:cs="Times New Roman"/>
        </w:rPr>
        <w:t xml:space="preserve"> </w:t>
      </w:r>
      <w:r w:rsidR="009C2E5A" w:rsidRPr="002D3964">
        <w:rPr>
          <w:rFonts w:ascii="Times New Roman" w:hAnsi="Times New Roman" w:cs="Times New Roman"/>
        </w:rPr>
        <w:t>(Yong Zhao)</w:t>
      </w:r>
    </w:p>
    <w:p w14:paraId="247B26D3" w14:textId="444C65F0" w:rsidR="00033E7E" w:rsidRPr="002D3964" w:rsidRDefault="00E66734" w:rsidP="00AF4506">
      <w:pPr>
        <w:rPr>
          <w:rFonts w:ascii="Times New Roman" w:hAnsi="Times New Roman" w:cs="Times New Roman"/>
        </w:rPr>
      </w:pPr>
      <w:ins w:id="12" w:author="Kamata" w:date="2011-10-13T16:51:00Z">
        <w:r>
          <w:rPr>
            <w:rFonts w:ascii="Times New Roman" w:hAnsi="Times New Roman" w:cs="Times New Roman"/>
          </w:rPr>
          <w:t>*</w:t>
        </w:r>
      </w:ins>
      <w:r w:rsidR="00AF4506" w:rsidRPr="002D3964">
        <w:rPr>
          <w:rFonts w:ascii="Times New Roman" w:hAnsi="Times New Roman" w:cs="Times New Roman"/>
        </w:rPr>
        <w:t xml:space="preserve">EDLD 610 International Measurement and Assessment </w:t>
      </w:r>
      <w:ins w:id="13" w:author="Kamata" w:date="2011-10-13T16:50:00Z">
        <w:r>
          <w:rPr>
            <w:rFonts w:ascii="Times New Roman" w:hAnsi="Times New Roman" w:cs="Times New Roman"/>
          </w:rPr>
          <w:t>(</w:t>
        </w:r>
      </w:ins>
      <w:r w:rsidR="00AF4506" w:rsidRPr="002D3964">
        <w:rPr>
          <w:rFonts w:ascii="Times New Roman" w:hAnsi="Times New Roman" w:cs="Times New Roman"/>
        </w:rPr>
        <w:t>4</w:t>
      </w:r>
      <w:ins w:id="14" w:author="Kamata" w:date="2011-10-13T16:50:00Z">
        <w:r>
          <w:rPr>
            <w:rFonts w:ascii="Times New Roman" w:hAnsi="Times New Roman" w:cs="Times New Roman"/>
          </w:rPr>
          <w:t>)</w:t>
        </w:r>
      </w:ins>
      <w:r w:rsidR="00AF4506" w:rsidRPr="002D3964">
        <w:rPr>
          <w:rFonts w:ascii="Times New Roman" w:hAnsi="Times New Roman" w:cs="Times New Roman"/>
        </w:rPr>
        <w:t xml:space="preserve"> (Gina </w:t>
      </w:r>
      <w:proofErr w:type="spellStart"/>
      <w:r w:rsidR="00AF4506" w:rsidRPr="002D3964">
        <w:rPr>
          <w:rFonts w:ascii="Times New Roman" w:hAnsi="Times New Roman" w:cs="Times New Roman"/>
        </w:rPr>
        <w:t>Biancarosa</w:t>
      </w:r>
      <w:proofErr w:type="spellEnd"/>
      <w:r w:rsidR="00AF4506" w:rsidRPr="002D3964">
        <w:rPr>
          <w:rFonts w:ascii="Times New Roman" w:hAnsi="Times New Roman" w:cs="Times New Roman"/>
        </w:rPr>
        <w:t>, Ak</w:t>
      </w:r>
      <w:r w:rsidR="009C2E5A" w:rsidRPr="002D3964">
        <w:rPr>
          <w:rFonts w:ascii="Times New Roman" w:hAnsi="Times New Roman" w:cs="Times New Roman"/>
        </w:rPr>
        <w:t>i</w:t>
      </w:r>
      <w:r w:rsidR="00AF4506" w:rsidRPr="002D3964">
        <w:rPr>
          <w:rFonts w:ascii="Times New Roman" w:hAnsi="Times New Roman" w:cs="Times New Roman"/>
        </w:rPr>
        <w:t xml:space="preserve">hito </w:t>
      </w:r>
      <w:proofErr w:type="spellStart"/>
      <w:r w:rsidR="00AF4506" w:rsidRPr="002D3964">
        <w:rPr>
          <w:rFonts w:ascii="Times New Roman" w:hAnsi="Times New Roman" w:cs="Times New Roman"/>
        </w:rPr>
        <w:t>Kamata</w:t>
      </w:r>
      <w:proofErr w:type="spellEnd"/>
      <w:r w:rsidR="00AF4506" w:rsidRPr="002D3964">
        <w:rPr>
          <w:rFonts w:ascii="Times New Roman" w:hAnsi="Times New Roman" w:cs="Times New Roman"/>
        </w:rPr>
        <w:t xml:space="preserve">, Kathleen </w:t>
      </w:r>
      <w:proofErr w:type="spellStart"/>
      <w:r w:rsidR="00AF4506" w:rsidRPr="002D3964">
        <w:rPr>
          <w:rFonts w:ascii="Times New Roman" w:hAnsi="Times New Roman" w:cs="Times New Roman"/>
        </w:rPr>
        <w:t>Scalise</w:t>
      </w:r>
      <w:proofErr w:type="spellEnd"/>
      <w:r w:rsidR="00AF4506" w:rsidRPr="002D3964">
        <w:rPr>
          <w:rFonts w:ascii="Times New Roman" w:hAnsi="Times New Roman" w:cs="Times New Roman"/>
        </w:rPr>
        <w:t>)</w:t>
      </w:r>
    </w:p>
    <w:p w14:paraId="238D2CF1" w14:textId="21813DC5" w:rsidR="00033E7E" w:rsidRPr="002D3964" w:rsidRDefault="00245AAC" w:rsidP="00327E08">
      <w:pPr>
        <w:rPr>
          <w:rFonts w:ascii="Times New Roman" w:hAnsi="Times New Roman" w:cs="Times New Roman"/>
        </w:rPr>
      </w:pPr>
      <w:r w:rsidRPr="002D3964">
        <w:rPr>
          <w:rFonts w:ascii="Times New Roman" w:hAnsi="Times New Roman" w:cs="Times New Roman"/>
        </w:rPr>
        <w:t>*</w:t>
      </w:r>
      <w:r w:rsidR="00033E7E" w:rsidRPr="002D3964">
        <w:rPr>
          <w:rFonts w:ascii="Times New Roman" w:hAnsi="Times New Roman" w:cs="Times New Roman"/>
        </w:rPr>
        <w:t xml:space="preserve">EDLD 610 Technology </w:t>
      </w:r>
      <w:r w:rsidR="009C2E5A" w:rsidRPr="002D3964">
        <w:rPr>
          <w:rFonts w:ascii="Times New Roman" w:hAnsi="Times New Roman" w:cs="Times New Roman"/>
        </w:rPr>
        <w:t>in</w:t>
      </w:r>
      <w:r w:rsidR="00033E7E" w:rsidRPr="002D3964">
        <w:rPr>
          <w:rFonts w:ascii="Times New Roman" w:hAnsi="Times New Roman" w:cs="Times New Roman"/>
        </w:rPr>
        <w:t xml:space="preserve"> Global </w:t>
      </w:r>
      <w:r w:rsidR="009C2E5A" w:rsidRPr="002D3964">
        <w:rPr>
          <w:rFonts w:ascii="Times New Roman" w:hAnsi="Times New Roman" w:cs="Times New Roman"/>
        </w:rPr>
        <w:t>Education</w:t>
      </w:r>
      <w:r w:rsidR="00033E7E" w:rsidRPr="002D3964">
        <w:rPr>
          <w:rFonts w:ascii="Times New Roman" w:hAnsi="Times New Roman" w:cs="Times New Roman"/>
        </w:rPr>
        <w:t xml:space="preserve"> </w:t>
      </w:r>
      <w:ins w:id="15" w:author="Kamata" w:date="2011-10-13T16:50:00Z">
        <w:r w:rsidR="00E66734">
          <w:rPr>
            <w:rFonts w:ascii="Times New Roman" w:hAnsi="Times New Roman" w:cs="Times New Roman"/>
          </w:rPr>
          <w:t>(</w:t>
        </w:r>
      </w:ins>
      <w:r w:rsidR="00033E7E" w:rsidRPr="002D3964">
        <w:rPr>
          <w:rFonts w:ascii="Times New Roman" w:hAnsi="Times New Roman" w:cs="Times New Roman"/>
        </w:rPr>
        <w:t>4</w:t>
      </w:r>
      <w:ins w:id="16" w:author="Kamata" w:date="2011-10-13T16:50:00Z">
        <w:r w:rsidR="00E66734">
          <w:rPr>
            <w:rFonts w:ascii="Times New Roman" w:hAnsi="Times New Roman" w:cs="Times New Roman"/>
          </w:rPr>
          <w:t>)</w:t>
        </w:r>
      </w:ins>
      <w:r w:rsidR="00AF4506" w:rsidRPr="002D3964">
        <w:rPr>
          <w:rFonts w:ascii="Times New Roman" w:hAnsi="Times New Roman" w:cs="Times New Roman"/>
        </w:rPr>
        <w:t xml:space="preserve"> </w:t>
      </w:r>
    </w:p>
    <w:p w14:paraId="5444A5E9" w14:textId="7D0BE73F" w:rsidR="009C2E5A" w:rsidRPr="002D3964" w:rsidRDefault="00245AAC" w:rsidP="00327E08">
      <w:pPr>
        <w:rPr>
          <w:rFonts w:ascii="Times New Roman" w:hAnsi="Times New Roman" w:cs="Times New Roman"/>
        </w:rPr>
      </w:pPr>
      <w:r w:rsidRPr="002D3964">
        <w:rPr>
          <w:rFonts w:ascii="Times New Roman" w:hAnsi="Times New Roman" w:cs="Times New Roman"/>
        </w:rPr>
        <w:t>*</w:t>
      </w:r>
      <w:r w:rsidR="00033E7E" w:rsidRPr="002D3964">
        <w:rPr>
          <w:rFonts w:ascii="Times New Roman" w:hAnsi="Times New Roman" w:cs="Times New Roman"/>
        </w:rPr>
        <w:t xml:space="preserve">EDLD 610 </w:t>
      </w:r>
      <w:r w:rsidR="009C2E5A" w:rsidRPr="002D3964">
        <w:rPr>
          <w:rFonts w:ascii="Times New Roman" w:hAnsi="Times New Roman" w:cs="Times New Roman"/>
        </w:rPr>
        <w:t>Cross-cu</w:t>
      </w:r>
      <w:r w:rsidR="00721D1E" w:rsidRPr="002D3964">
        <w:rPr>
          <w:rFonts w:ascii="Times New Roman" w:hAnsi="Times New Roman" w:cs="Times New Roman"/>
        </w:rPr>
        <w:t xml:space="preserve">ltural Teaching and Leadership </w:t>
      </w:r>
      <w:ins w:id="17" w:author="Kamata" w:date="2011-10-13T16:50:00Z">
        <w:r w:rsidR="00E66734">
          <w:rPr>
            <w:rFonts w:ascii="Times New Roman" w:hAnsi="Times New Roman" w:cs="Times New Roman"/>
          </w:rPr>
          <w:t>(</w:t>
        </w:r>
      </w:ins>
      <w:r w:rsidR="00721D1E" w:rsidRPr="002D3964">
        <w:rPr>
          <w:rFonts w:ascii="Times New Roman" w:hAnsi="Times New Roman" w:cs="Times New Roman"/>
        </w:rPr>
        <w:t>3</w:t>
      </w:r>
      <w:ins w:id="18" w:author="Kamata" w:date="2011-10-13T16:50:00Z">
        <w:r w:rsidR="00E66734">
          <w:rPr>
            <w:rFonts w:ascii="Times New Roman" w:hAnsi="Times New Roman" w:cs="Times New Roman"/>
          </w:rPr>
          <w:t>)</w:t>
        </w:r>
      </w:ins>
    </w:p>
    <w:p w14:paraId="043536EC" w14:textId="16768066" w:rsidR="00033E7E" w:rsidRPr="002D3964" w:rsidRDefault="009C2E5A" w:rsidP="00327E08">
      <w:pPr>
        <w:rPr>
          <w:rFonts w:ascii="Times New Roman" w:hAnsi="Times New Roman" w:cs="Times New Roman"/>
        </w:rPr>
      </w:pPr>
      <w:r w:rsidRPr="002D3964">
        <w:rPr>
          <w:rFonts w:ascii="Times New Roman" w:hAnsi="Times New Roman" w:cs="Times New Roman"/>
        </w:rPr>
        <w:t xml:space="preserve">*EDLD 610 Cultivating </w:t>
      </w:r>
      <w:r w:rsidR="00033E7E" w:rsidRPr="002D3964">
        <w:rPr>
          <w:rFonts w:ascii="Times New Roman" w:hAnsi="Times New Roman" w:cs="Times New Roman"/>
        </w:rPr>
        <w:t>Global Competency</w:t>
      </w:r>
      <w:r w:rsidR="00721D1E" w:rsidRPr="002D3964">
        <w:rPr>
          <w:rFonts w:ascii="Times New Roman" w:hAnsi="Times New Roman" w:cs="Times New Roman"/>
        </w:rPr>
        <w:t xml:space="preserve"> and Global Entrepreneurship </w:t>
      </w:r>
      <w:ins w:id="19" w:author="Kamata" w:date="2011-10-13T16:51:00Z">
        <w:r w:rsidR="00E66734">
          <w:rPr>
            <w:rFonts w:ascii="Times New Roman" w:hAnsi="Times New Roman" w:cs="Times New Roman"/>
          </w:rPr>
          <w:t>(</w:t>
        </w:r>
      </w:ins>
      <w:r w:rsidR="00721D1E" w:rsidRPr="002D3964">
        <w:rPr>
          <w:rFonts w:ascii="Times New Roman" w:hAnsi="Times New Roman" w:cs="Times New Roman"/>
        </w:rPr>
        <w:t>2</w:t>
      </w:r>
      <w:ins w:id="20" w:author="Kamata" w:date="2011-10-13T16:51:00Z">
        <w:r w:rsidR="00E66734">
          <w:rPr>
            <w:rFonts w:ascii="Times New Roman" w:hAnsi="Times New Roman" w:cs="Times New Roman"/>
          </w:rPr>
          <w:t>)</w:t>
        </w:r>
      </w:ins>
    </w:p>
    <w:p w14:paraId="50821547" w14:textId="77777777" w:rsidR="00A06C54" w:rsidRPr="002D3964" w:rsidRDefault="00A06C54">
      <w:pPr>
        <w:rPr>
          <w:rFonts w:ascii="Times New Roman" w:hAnsi="Times New Roman" w:cs="Times New Roman"/>
        </w:rPr>
      </w:pPr>
    </w:p>
    <w:p w14:paraId="46B57127" w14:textId="3F4BF064" w:rsidR="00721D1E" w:rsidRPr="002D3964" w:rsidRDefault="00721D1E">
      <w:pPr>
        <w:rPr>
          <w:rFonts w:ascii="Times New Roman" w:hAnsi="Times New Roman" w:cs="Times New Roman"/>
        </w:rPr>
      </w:pPr>
      <w:r w:rsidRPr="002D3964">
        <w:rPr>
          <w:rFonts w:ascii="Times New Roman" w:hAnsi="Times New Roman" w:cs="Times New Roman"/>
        </w:rPr>
        <w:t xml:space="preserve">*EDLD 607: Global Education Field Study </w:t>
      </w:r>
      <w:ins w:id="21" w:author="Kamata" w:date="2011-10-13T16:51:00Z">
        <w:r w:rsidR="00E66734">
          <w:rPr>
            <w:rFonts w:ascii="Times New Roman" w:hAnsi="Times New Roman" w:cs="Times New Roman"/>
          </w:rPr>
          <w:t>(</w:t>
        </w:r>
      </w:ins>
      <w:r w:rsidRPr="002D3964">
        <w:rPr>
          <w:rFonts w:ascii="Times New Roman" w:hAnsi="Times New Roman" w:cs="Times New Roman"/>
        </w:rPr>
        <w:t>8</w:t>
      </w:r>
      <w:ins w:id="22" w:author="Kamata" w:date="2011-10-13T16:51:00Z">
        <w:r w:rsidR="00E66734">
          <w:rPr>
            <w:rFonts w:ascii="Times New Roman" w:hAnsi="Times New Roman" w:cs="Times New Roman"/>
          </w:rPr>
          <w:t>)</w:t>
        </w:r>
      </w:ins>
    </w:p>
    <w:p w14:paraId="67A90320" w14:textId="69F70374" w:rsidR="00A06C54" w:rsidRPr="002D3964" w:rsidRDefault="00245AAC" w:rsidP="00A06C54">
      <w:pPr>
        <w:rPr>
          <w:rFonts w:ascii="Times New Roman" w:hAnsi="Times New Roman" w:cs="Times New Roman"/>
        </w:rPr>
      </w:pPr>
      <w:r w:rsidRPr="002D3964">
        <w:rPr>
          <w:rFonts w:ascii="Times New Roman" w:hAnsi="Times New Roman" w:cs="Times New Roman"/>
        </w:rPr>
        <w:t>*</w:t>
      </w:r>
      <w:r w:rsidR="00A06C54" w:rsidRPr="002D3964">
        <w:rPr>
          <w:rFonts w:ascii="Times New Roman" w:hAnsi="Times New Roman" w:cs="Times New Roman"/>
        </w:rPr>
        <w:t>EDLD 607 &amp; 609 Exe</w:t>
      </w:r>
      <w:r w:rsidR="00033E7E" w:rsidRPr="002D3964">
        <w:rPr>
          <w:rFonts w:ascii="Times New Roman" w:hAnsi="Times New Roman" w:cs="Times New Roman"/>
        </w:rPr>
        <w:t xml:space="preserve">cutive Leadership Institute (Capstone): </w:t>
      </w:r>
      <w:ins w:id="23" w:author="Kamata" w:date="2011-10-13T16:51:00Z">
        <w:r w:rsidR="00E66734">
          <w:rPr>
            <w:rFonts w:ascii="Times New Roman" w:hAnsi="Times New Roman" w:cs="Times New Roman"/>
          </w:rPr>
          <w:t>(</w:t>
        </w:r>
      </w:ins>
      <w:r w:rsidR="00033E7E" w:rsidRPr="002D3964">
        <w:rPr>
          <w:rFonts w:ascii="Times New Roman" w:hAnsi="Times New Roman" w:cs="Times New Roman"/>
        </w:rPr>
        <w:t>8</w:t>
      </w:r>
      <w:ins w:id="24" w:author="Kamata" w:date="2011-10-13T16:51:00Z">
        <w:r w:rsidR="00E66734">
          <w:rPr>
            <w:rFonts w:ascii="Times New Roman" w:hAnsi="Times New Roman" w:cs="Times New Roman"/>
          </w:rPr>
          <w:t>)</w:t>
        </w:r>
      </w:ins>
    </w:p>
    <w:p w14:paraId="6BF1622D" w14:textId="77777777" w:rsidR="00033E7E" w:rsidRPr="002D3964" w:rsidRDefault="00033E7E" w:rsidP="00A06C54">
      <w:pPr>
        <w:rPr>
          <w:rFonts w:ascii="Times New Roman" w:hAnsi="Times New Roman" w:cs="Times New Roman"/>
        </w:rPr>
      </w:pPr>
    </w:p>
    <w:p w14:paraId="7B963BE6" w14:textId="1C085DE8" w:rsidR="00471FFF" w:rsidRPr="002D3964" w:rsidRDefault="003D1CBF" w:rsidP="003D1CBF">
      <w:pPr>
        <w:rPr>
          <w:rFonts w:ascii="Times New Roman" w:hAnsi="Times New Roman" w:cs="Times New Roman"/>
        </w:rPr>
      </w:pPr>
      <w:r w:rsidRPr="002D3964">
        <w:rPr>
          <w:rFonts w:ascii="Times New Roman" w:hAnsi="Times New Roman" w:cs="Times New Roman"/>
        </w:rPr>
        <w:t>*</w:t>
      </w:r>
      <w:r w:rsidR="00245AAC" w:rsidRPr="002D3964">
        <w:rPr>
          <w:rFonts w:ascii="Times New Roman" w:hAnsi="Times New Roman" w:cs="Times New Roman"/>
        </w:rPr>
        <w:t>New courses</w:t>
      </w:r>
    </w:p>
    <w:p w14:paraId="72DA04B4" w14:textId="77777777" w:rsidR="003D1CBF" w:rsidRPr="002D3964" w:rsidRDefault="003D1CBF" w:rsidP="003D1CBF">
      <w:pPr>
        <w:rPr>
          <w:rFonts w:ascii="Times New Roman" w:hAnsi="Times New Roman" w:cs="Times New Roman"/>
        </w:rPr>
      </w:pPr>
    </w:p>
    <w:tbl>
      <w:tblPr>
        <w:tblStyle w:val="a5"/>
        <w:tblW w:w="0" w:type="auto"/>
        <w:tblLook w:val="04A0" w:firstRow="1" w:lastRow="0" w:firstColumn="1" w:lastColumn="0" w:noHBand="0" w:noVBand="1"/>
      </w:tblPr>
      <w:tblGrid>
        <w:gridCol w:w="2214"/>
        <w:gridCol w:w="3652"/>
        <w:gridCol w:w="1082"/>
      </w:tblGrid>
      <w:tr w:rsidR="00290255" w:rsidRPr="002D3964" w14:paraId="26455D4C" w14:textId="77777777" w:rsidTr="00767131">
        <w:tc>
          <w:tcPr>
            <w:tcW w:w="2214" w:type="dxa"/>
          </w:tcPr>
          <w:p w14:paraId="48D3F8DD" w14:textId="71A47A18" w:rsidR="00290255" w:rsidRPr="002D3964" w:rsidRDefault="00290255" w:rsidP="003D1CBF">
            <w:pPr>
              <w:rPr>
                <w:rFonts w:ascii="Times New Roman" w:hAnsi="Times New Roman" w:cs="Times New Roman"/>
              </w:rPr>
            </w:pPr>
            <w:commentRangeStart w:id="25"/>
            <w:r w:rsidRPr="002D3964">
              <w:rPr>
                <w:rFonts w:ascii="Times New Roman" w:hAnsi="Times New Roman" w:cs="Times New Roman"/>
              </w:rPr>
              <w:t>Term</w:t>
            </w:r>
            <w:commentRangeEnd w:id="25"/>
            <w:r w:rsidR="002915DB">
              <w:rPr>
                <w:rStyle w:val="a6"/>
              </w:rPr>
              <w:commentReference w:id="25"/>
            </w:r>
          </w:p>
        </w:tc>
        <w:tc>
          <w:tcPr>
            <w:tcW w:w="3652" w:type="dxa"/>
          </w:tcPr>
          <w:p w14:paraId="06FF2243" w14:textId="7AFA09CA" w:rsidR="00290255" w:rsidRPr="002D3964" w:rsidRDefault="00290255" w:rsidP="003D1CBF">
            <w:pPr>
              <w:rPr>
                <w:rFonts w:ascii="Times New Roman" w:hAnsi="Times New Roman" w:cs="Times New Roman"/>
              </w:rPr>
            </w:pPr>
            <w:r w:rsidRPr="002D3964">
              <w:rPr>
                <w:rFonts w:ascii="Times New Roman" w:hAnsi="Times New Roman" w:cs="Times New Roman"/>
              </w:rPr>
              <w:t xml:space="preserve">Course Number and Title </w:t>
            </w:r>
          </w:p>
        </w:tc>
        <w:tc>
          <w:tcPr>
            <w:tcW w:w="1082" w:type="dxa"/>
          </w:tcPr>
          <w:p w14:paraId="096FEF8B" w14:textId="59656862" w:rsidR="00290255" w:rsidRPr="002D3964" w:rsidRDefault="00767131" w:rsidP="003D1CBF">
            <w:pPr>
              <w:rPr>
                <w:rFonts w:ascii="Times New Roman" w:hAnsi="Times New Roman" w:cs="Times New Roman"/>
              </w:rPr>
            </w:pPr>
            <w:r w:rsidRPr="002D3964">
              <w:rPr>
                <w:rFonts w:ascii="Times New Roman" w:hAnsi="Times New Roman" w:cs="Times New Roman"/>
              </w:rPr>
              <w:t>Credits</w:t>
            </w:r>
          </w:p>
        </w:tc>
      </w:tr>
      <w:tr w:rsidR="00290255" w:rsidRPr="002D3964" w14:paraId="0D0023A1" w14:textId="77777777" w:rsidTr="00767131">
        <w:tc>
          <w:tcPr>
            <w:tcW w:w="2214" w:type="dxa"/>
          </w:tcPr>
          <w:p w14:paraId="4E18F01F" w14:textId="4F5B660B" w:rsidR="00290255" w:rsidRPr="002D3964" w:rsidRDefault="00290255" w:rsidP="003D1CBF">
            <w:pPr>
              <w:rPr>
                <w:rFonts w:ascii="Times New Roman" w:hAnsi="Times New Roman" w:cs="Times New Roman"/>
              </w:rPr>
            </w:pPr>
            <w:r w:rsidRPr="002D3964">
              <w:rPr>
                <w:rFonts w:ascii="Times New Roman" w:hAnsi="Times New Roman" w:cs="Times New Roman"/>
              </w:rPr>
              <w:t>1</w:t>
            </w:r>
            <w:r w:rsidRPr="002D3964">
              <w:rPr>
                <w:rFonts w:ascii="Times New Roman" w:hAnsi="Times New Roman" w:cs="Times New Roman"/>
                <w:vertAlign w:val="superscript"/>
              </w:rPr>
              <w:t>st</w:t>
            </w:r>
            <w:r w:rsidRPr="002D3964">
              <w:rPr>
                <w:rFonts w:ascii="Times New Roman" w:hAnsi="Times New Roman" w:cs="Times New Roman"/>
              </w:rPr>
              <w:t xml:space="preserve"> Term</w:t>
            </w:r>
          </w:p>
        </w:tc>
        <w:tc>
          <w:tcPr>
            <w:tcW w:w="3652" w:type="dxa"/>
          </w:tcPr>
          <w:p w14:paraId="2DC0A1FD" w14:textId="30AB95AE" w:rsidR="00290255" w:rsidRPr="002D3964" w:rsidRDefault="00767131" w:rsidP="00767131">
            <w:pPr>
              <w:tabs>
                <w:tab w:val="left" w:pos="1220"/>
              </w:tabs>
              <w:rPr>
                <w:rFonts w:ascii="Times New Roman" w:hAnsi="Times New Roman" w:cs="Times New Roman"/>
              </w:rPr>
            </w:pPr>
            <w:r w:rsidRPr="002D3964">
              <w:rPr>
                <w:rFonts w:ascii="Times New Roman" w:hAnsi="Times New Roman" w:cs="Times New Roman"/>
              </w:rPr>
              <w:t>EDLD 510 Globalization and Education</w:t>
            </w:r>
          </w:p>
        </w:tc>
        <w:tc>
          <w:tcPr>
            <w:tcW w:w="1082" w:type="dxa"/>
          </w:tcPr>
          <w:p w14:paraId="47A7D76C" w14:textId="419A0E33" w:rsidR="00290255" w:rsidRPr="002D3964" w:rsidRDefault="00767131" w:rsidP="003D1CBF">
            <w:pPr>
              <w:rPr>
                <w:rFonts w:ascii="Times New Roman" w:hAnsi="Times New Roman" w:cs="Times New Roman"/>
              </w:rPr>
            </w:pPr>
            <w:r w:rsidRPr="002D3964">
              <w:rPr>
                <w:rFonts w:ascii="Times New Roman" w:hAnsi="Times New Roman" w:cs="Times New Roman"/>
              </w:rPr>
              <w:t>4</w:t>
            </w:r>
          </w:p>
        </w:tc>
      </w:tr>
      <w:tr w:rsidR="00290255" w:rsidRPr="002D3964" w14:paraId="267FBD28" w14:textId="77777777" w:rsidTr="00767131">
        <w:tc>
          <w:tcPr>
            <w:tcW w:w="2214" w:type="dxa"/>
          </w:tcPr>
          <w:p w14:paraId="59637F59" w14:textId="77777777" w:rsidR="00290255" w:rsidRPr="002D3964" w:rsidRDefault="00290255" w:rsidP="003D1CBF">
            <w:pPr>
              <w:rPr>
                <w:rFonts w:ascii="Times New Roman" w:hAnsi="Times New Roman" w:cs="Times New Roman"/>
              </w:rPr>
            </w:pPr>
          </w:p>
        </w:tc>
        <w:tc>
          <w:tcPr>
            <w:tcW w:w="3652" w:type="dxa"/>
          </w:tcPr>
          <w:p w14:paraId="3822B10D" w14:textId="27C2E250" w:rsidR="00767131" w:rsidRPr="002D3964" w:rsidRDefault="00767131" w:rsidP="00767131">
            <w:pPr>
              <w:rPr>
                <w:rFonts w:ascii="Times New Roman" w:hAnsi="Times New Roman" w:cs="Times New Roman"/>
              </w:rPr>
            </w:pPr>
            <w:r w:rsidRPr="002D3964">
              <w:rPr>
                <w:rFonts w:ascii="Times New Roman" w:hAnsi="Times New Roman" w:cs="Times New Roman"/>
              </w:rPr>
              <w:t>EDUC 614 Educational Statistics or</w:t>
            </w:r>
          </w:p>
          <w:p w14:paraId="59196B72" w14:textId="63F48EC1" w:rsidR="00290255" w:rsidRPr="002D3964" w:rsidRDefault="00767131" w:rsidP="00767131">
            <w:pPr>
              <w:rPr>
                <w:rFonts w:ascii="Times New Roman" w:hAnsi="Times New Roman" w:cs="Times New Roman"/>
              </w:rPr>
            </w:pPr>
            <w:r w:rsidRPr="002D3964">
              <w:rPr>
                <w:rFonts w:ascii="Times New Roman" w:hAnsi="Times New Roman" w:cs="Times New Roman"/>
              </w:rPr>
              <w:t xml:space="preserve">EDLD 610 Social Science Research Methods </w:t>
            </w:r>
          </w:p>
        </w:tc>
        <w:tc>
          <w:tcPr>
            <w:tcW w:w="1082" w:type="dxa"/>
          </w:tcPr>
          <w:p w14:paraId="78105AFE" w14:textId="7A70DEC4" w:rsidR="00290255" w:rsidRPr="002D3964" w:rsidRDefault="00767131" w:rsidP="003D1CBF">
            <w:pPr>
              <w:rPr>
                <w:rFonts w:ascii="Times New Roman" w:hAnsi="Times New Roman" w:cs="Times New Roman"/>
              </w:rPr>
            </w:pPr>
            <w:r w:rsidRPr="002D3964">
              <w:rPr>
                <w:rFonts w:ascii="Times New Roman" w:hAnsi="Times New Roman" w:cs="Times New Roman"/>
              </w:rPr>
              <w:t>4</w:t>
            </w:r>
          </w:p>
        </w:tc>
      </w:tr>
      <w:tr w:rsidR="00290255" w:rsidRPr="002D3964" w14:paraId="69040997" w14:textId="77777777" w:rsidTr="00767131">
        <w:tc>
          <w:tcPr>
            <w:tcW w:w="2214" w:type="dxa"/>
          </w:tcPr>
          <w:p w14:paraId="0D887D2D" w14:textId="77777777" w:rsidR="00290255" w:rsidRPr="002D3964" w:rsidRDefault="00290255" w:rsidP="003D1CBF">
            <w:pPr>
              <w:rPr>
                <w:rFonts w:ascii="Times New Roman" w:hAnsi="Times New Roman" w:cs="Times New Roman"/>
              </w:rPr>
            </w:pPr>
          </w:p>
        </w:tc>
        <w:tc>
          <w:tcPr>
            <w:tcW w:w="3652" w:type="dxa"/>
          </w:tcPr>
          <w:p w14:paraId="52075E32" w14:textId="1C2B5F81" w:rsidR="00767131" w:rsidRPr="002D3964" w:rsidRDefault="00767131" w:rsidP="00767131">
            <w:pPr>
              <w:rPr>
                <w:rFonts w:ascii="Times New Roman" w:hAnsi="Times New Roman" w:cs="Times New Roman"/>
              </w:rPr>
            </w:pPr>
            <w:r w:rsidRPr="002D3964">
              <w:rPr>
                <w:rFonts w:ascii="Times New Roman" w:hAnsi="Times New Roman" w:cs="Times New Roman"/>
              </w:rPr>
              <w:t xml:space="preserve">EDLD 630 Comparative Education </w:t>
            </w:r>
          </w:p>
          <w:p w14:paraId="4836F26D" w14:textId="77777777" w:rsidR="00290255" w:rsidRPr="002D3964" w:rsidRDefault="00290255" w:rsidP="003D1CBF">
            <w:pPr>
              <w:rPr>
                <w:rFonts w:ascii="Times New Roman" w:hAnsi="Times New Roman" w:cs="Times New Roman"/>
              </w:rPr>
            </w:pPr>
          </w:p>
        </w:tc>
        <w:tc>
          <w:tcPr>
            <w:tcW w:w="1082" w:type="dxa"/>
          </w:tcPr>
          <w:p w14:paraId="1B856F1A" w14:textId="571EFEE3" w:rsidR="00290255" w:rsidRPr="002D3964" w:rsidRDefault="00767131" w:rsidP="003D1CBF">
            <w:pPr>
              <w:rPr>
                <w:rFonts w:ascii="Times New Roman" w:hAnsi="Times New Roman" w:cs="Times New Roman"/>
              </w:rPr>
            </w:pPr>
            <w:r w:rsidRPr="002D3964">
              <w:rPr>
                <w:rFonts w:ascii="Times New Roman" w:hAnsi="Times New Roman" w:cs="Times New Roman"/>
              </w:rPr>
              <w:t>4</w:t>
            </w:r>
          </w:p>
        </w:tc>
      </w:tr>
      <w:tr w:rsidR="00290255" w:rsidRPr="002D3964" w14:paraId="3BD62D71" w14:textId="77777777" w:rsidTr="00767131">
        <w:tc>
          <w:tcPr>
            <w:tcW w:w="2214" w:type="dxa"/>
          </w:tcPr>
          <w:p w14:paraId="5AF0DB31" w14:textId="3AD7970B" w:rsidR="00290255" w:rsidRPr="002D3964" w:rsidRDefault="00767131" w:rsidP="003D1CBF">
            <w:pPr>
              <w:rPr>
                <w:rFonts w:ascii="Times New Roman" w:hAnsi="Times New Roman" w:cs="Times New Roman"/>
              </w:rPr>
            </w:pPr>
            <w:r w:rsidRPr="002D3964">
              <w:rPr>
                <w:rFonts w:ascii="Times New Roman" w:hAnsi="Times New Roman" w:cs="Times New Roman"/>
              </w:rPr>
              <w:t>2</w:t>
            </w:r>
            <w:r w:rsidRPr="002D3964">
              <w:rPr>
                <w:rFonts w:ascii="Times New Roman" w:hAnsi="Times New Roman" w:cs="Times New Roman"/>
                <w:vertAlign w:val="superscript"/>
              </w:rPr>
              <w:t>nd</w:t>
            </w:r>
            <w:r w:rsidRPr="002D3964">
              <w:rPr>
                <w:rFonts w:ascii="Times New Roman" w:hAnsi="Times New Roman" w:cs="Times New Roman"/>
              </w:rPr>
              <w:t xml:space="preserve"> Term</w:t>
            </w:r>
          </w:p>
        </w:tc>
        <w:tc>
          <w:tcPr>
            <w:tcW w:w="3652" w:type="dxa"/>
          </w:tcPr>
          <w:p w14:paraId="6515D1DF" w14:textId="54C42480" w:rsidR="00290255" w:rsidRPr="002D3964" w:rsidRDefault="00767131" w:rsidP="002D3964">
            <w:pPr>
              <w:rPr>
                <w:rFonts w:ascii="Times New Roman" w:hAnsi="Times New Roman" w:cs="Times New Roman"/>
              </w:rPr>
            </w:pPr>
            <w:r w:rsidRPr="002D3964">
              <w:rPr>
                <w:rFonts w:ascii="Times New Roman" w:hAnsi="Times New Roman" w:cs="Times New Roman"/>
              </w:rPr>
              <w:t>EDLD 610 Global Education Reforms</w:t>
            </w:r>
            <w:r w:rsidR="002D3964">
              <w:rPr>
                <w:rFonts w:ascii="Times New Roman" w:hAnsi="Times New Roman" w:cs="Times New Roman"/>
              </w:rPr>
              <w:t xml:space="preserve"> and Systems</w:t>
            </w:r>
          </w:p>
        </w:tc>
        <w:tc>
          <w:tcPr>
            <w:tcW w:w="1082" w:type="dxa"/>
          </w:tcPr>
          <w:p w14:paraId="44C1047E" w14:textId="3D39C1F7" w:rsidR="00290255" w:rsidRPr="002D3964" w:rsidRDefault="00767131" w:rsidP="003D1CBF">
            <w:pPr>
              <w:rPr>
                <w:rFonts w:ascii="Times New Roman" w:hAnsi="Times New Roman" w:cs="Times New Roman"/>
              </w:rPr>
            </w:pPr>
            <w:r w:rsidRPr="002D3964">
              <w:rPr>
                <w:rFonts w:ascii="Times New Roman" w:hAnsi="Times New Roman" w:cs="Times New Roman"/>
              </w:rPr>
              <w:t>4</w:t>
            </w:r>
          </w:p>
        </w:tc>
      </w:tr>
      <w:tr w:rsidR="00290255" w:rsidRPr="002D3964" w14:paraId="13BDC112" w14:textId="77777777" w:rsidTr="00767131">
        <w:tc>
          <w:tcPr>
            <w:tcW w:w="2214" w:type="dxa"/>
          </w:tcPr>
          <w:p w14:paraId="229A0F76" w14:textId="77777777" w:rsidR="00290255" w:rsidRPr="002D3964" w:rsidRDefault="00290255" w:rsidP="003D1CBF">
            <w:pPr>
              <w:rPr>
                <w:rFonts w:ascii="Times New Roman" w:hAnsi="Times New Roman" w:cs="Times New Roman"/>
              </w:rPr>
            </w:pPr>
          </w:p>
        </w:tc>
        <w:tc>
          <w:tcPr>
            <w:tcW w:w="3652" w:type="dxa"/>
          </w:tcPr>
          <w:p w14:paraId="0B4FD951" w14:textId="31C16D25" w:rsidR="00290255" w:rsidRPr="002D3964" w:rsidRDefault="00767131" w:rsidP="003D1CBF">
            <w:pPr>
              <w:rPr>
                <w:rFonts w:ascii="Times New Roman" w:hAnsi="Times New Roman" w:cs="Times New Roman"/>
              </w:rPr>
            </w:pPr>
            <w:r w:rsidRPr="002D3964">
              <w:rPr>
                <w:rFonts w:ascii="Times New Roman" w:hAnsi="Times New Roman" w:cs="Times New Roman"/>
              </w:rPr>
              <w:t>EDLD 610 International Measurement and Assessment</w:t>
            </w:r>
          </w:p>
        </w:tc>
        <w:tc>
          <w:tcPr>
            <w:tcW w:w="1082" w:type="dxa"/>
          </w:tcPr>
          <w:p w14:paraId="6140F32C" w14:textId="6484E75A" w:rsidR="00290255" w:rsidRPr="002D3964" w:rsidRDefault="00767131" w:rsidP="003D1CBF">
            <w:pPr>
              <w:rPr>
                <w:rFonts w:ascii="Times New Roman" w:hAnsi="Times New Roman" w:cs="Times New Roman"/>
              </w:rPr>
            </w:pPr>
            <w:r w:rsidRPr="002D3964">
              <w:rPr>
                <w:rFonts w:ascii="Times New Roman" w:hAnsi="Times New Roman" w:cs="Times New Roman"/>
              </w:rPr>
              <w:t>4</w:t>
            </w:r>
          </w:p>
        </w:tc>
      </w:tr>
      <w:tr w:rsidR="00767131" w:rsidRPr="002D3964" w14:paraId="2E469022" w14:textId="77777777" w:rsidTr="00767131">
        <w:tc>
          <w:tcPr>
            <w:tcW w:w="2214" w:type="dxa"/>
          </w:tcPr>
          <w:p w14:paraId="45CAFAF5" w14:textId="77777777" w:rsidR="00767131" w:rsidRPr="002D3964" w:rsidRDefault="00767131" w:rsidP="003D1CBF">
            <w:pPr>
              <w:rPr>
                <w:rFonts w:ascii="Times New Roman" w:hAnsi="Times New Roman" w:cs="Times New Roman"/>
              </w:rPr>
            </w:pPr>
          </w:p>
        </w:tc>
        <w:tc>
          <w:tcPr>
            <w:tcW w:w="3652" w:type="dxa"/>
          </w:tcPr>
          <w:p w14:paraId="170A70C8" w14:textId="378E94F6" w:rsidR="00767131" w:rsidRPr="002D3964" w:rsidRDefault="00767131" w:rsidP="003D1CBF">
            <w:pPr>
              <w:rPr>
                <w:rFonts w:ascii="Times New Roman" w:hAnsi="Times New Roman" w:cs="Times New Roman"/>
              </w:rPr>
            </w:pPr>
            <w:r w:rsidRPr="002D3964">
              <w:rPr>
                <w:rFonts w:ascii="Times New Roman" w:hAnsi="Times New Roman" w:cs="Times New Roman"/>
              </w:rPr>
              <w:t>EDLD 610 Technology in Global Education</w:t>
            </w:r>
          </w:p>
        </w:tc>
        <w:tc>
          <w:tcPr>
            <w:tcW w:w="1082" w:type="dxa"/>
          </w:tcPr>
          <w:p w14:paraId="06957217" w14:textId="77777777" w:rsidR="00767131" w:rsidRPr="002D3964" w:rsidRDefault="00767131" w:rsidP="003D1CBF">
            <w:pPr>
              <w:rPr>
                <w:rFonts w:ascii="Times New Roman" w:hAnsi="Times New Roman" w:cs="Times New Roman"/>
              </w:rPr>
            </w:pPr>
          </w:p>
        </w:tc>
      </w:tr>
      <w:tr w:rsidR="00767131" w:rsidRPr="002D3964" w14:paraId="0E21D29D" w14:textId="77777777" w:rsidTr="00767131">
        <w:tc>
          <w:tcPr>
            <w:tcW w:w="2214" w:type="dxa"/>
          </w:tcPr>
          <w:p w14:paraId="4371CC12" w14:textId="29EC444B" w:rsidR="00767131" w:rsidRPr="002D3964" w:rsidRDefault="00767131" w:rsidP="003D1CBF">
            <w:pPr>
              <w:rPr>
                <w:rFonts w:ascii="Times New Roman" w:hAnsi="Times New Roman" w:cs="Times New Roman"/>
              </w:rPr>
            </w:pPr>
            <w:r w:rsidRPr="002D3964">
              <w:rPr>
                <w:rFonts w:ascii="Times New Roman" w:hAnsi="Times New Roman" w:cs="Times New Roman"/>
              </w:rPr>
              <w:t>3</w:t>
            </w:r>
            <w:r w:rsidRPr="002D3964">
              <w:rPr>
                <w:rFonts w:ascii="Times New Roman" w:hAnsi="Times New Roman" w:cs="Times New Roman"/>
                <w:vertAlign w:val="superscript"/>
              </w:rPr>
              <w:t>rd</w:t>
            </w:r>
            <w:r w:rsidRPr="002D3964">
              <w:rPr>
                <w:rFonts w:ascii="Times New Roman" w:hAnsi="Times New Roman" w:cs="Times New Roman"/>
              </w:rPr>
              <w:t xml:space="preserve"> Term </w:t>
            </w:r>
          </w:p>
        </w:tc>
        <w:tc>
          <w:tcPr>
            <w:tcW w:w="3652" w:type="dxa"/>
          </w:tcPr>
          <w:p w14:paraId="7FAE94E5" w14:textId="6804AE03" w:rsidR="00767131" w:rsidRPr="002D3964" w:rsidRDefault="00767131" w:rsidP="003D1CBF">
            <w:pPr>
              <w:rPr>
                <w:rFonts w:ascii="Times New Roman" w:hAnsi="Times New Roman" w:cs="Times New Roman"/>
              </w:rPr>
            </w:pPr>
            <w:r w:rsidRPr="002D3964">
              <w:rPr>
                <w:rFonts w:ascii="Times New Roman" w:hAnsi="Times New Roman" w:cs="Times New Roman"/>
              </w:rPr>
              <w:t>EDLD 607: Global Education Field Studies</w:t>
            </w:r>
          </w:p>
        </w:tc>
        <w:tc>
          <w:tcPr>
            <w:tcW w:w="1082" w:type="dxa"/>
          </w:tcPr>
          <w:p w14:paraId="67930488" w14:textId="16948ED8" w:rsidR="00767131" w:rsidRPr="002D3964" w:rsidRDefault="00767131" w:rsidP="003D1CBF">
            <w:pPr>
              <w:rPr>
                <w:rFonts w:ascii="Times New Roman" w:hAnsi="Times New Roman" w:cs="Times New Roman"/>
              </w:rPr>
            </w:pPr>
            <w:r w:rsidRPr="002D3964">
              <w:rPr>
                <w:rFonts w:ascii="Times New Roman" w:hAnsi="Times New Roman" w:cs="Times New Roman"/>
              </w:rPr>
              <w:t>8</w:t>
            </w:r>
          </w:p>
        </w:tc>
      </w:tr>
      <w:tr w:rsidR="00767131" w:rsidRPr="002D3964" w14:paraId="032ED248" w14:textId="77777777" w:rsidTr="00767131">
        <w:tc>
          <w:tcPr>
            <w:tcW w:w="2214" w:type="dxa"/>
          </w:tcPr>
          <w:p w14:paraId="5F43D04C" w14:textId="0866D45C" w:rsidR="00767131" w:rsidRPr="002D3964" w:rsidRDefault="00767131" w:rsidP="003D1CBF">
            <w:pPr>
              <w:rPr>
                <w:rFonts w:ascii="Times New Roman" w:hAnsi="Times New Roman" w:cs="Times New Roman"/>
              </w:rPr>
            </w:pPr>
            <w:r w:rsidRPr="002D3964">
              <w:rPr>
                <w:rFonts w:ascii="Times New Roman" w:hAnsi="Times New Roman" w:cs="Times New Roman"/>
              </w:rPr>
              <w:t>4</w:t>
            </w:r>
            <w:r w:rsidRPr="002D3964">
              <w:rPr>
                <w:rFonts w:ascii="Times New Roman" w:hAnsi="Times New Roman" w:cs="Times New Roman"/>
                <w:vertAlign w:val="superscript"/>
              </w:rPr>
              <w:t>th</w:t>
            </w:r>
            <w:r w:rsidRPr="002D3964">
              <w:rPr>
                <w:rFonts w:ascii="Times New Roman" w:hAnsi="Times New Roman" w:cs="Times New Roman"/>
              </w:rPr>
              <w:t xml:space="preserve"> Term</w:t>
            </w:r>
          </w:p>
        </w:tc>
        <w:tc>
          <w:tcPr>
            <w:tcW w:w="3652" w:type="dxa"/>
          </w:tcPr>
          <w:p w14:paraId="479AD22B" w14:textId="3847819E" w:rsidR="00767131" w:rsidRPr="002D3964" w:rsidRDefault="00767131" w:rsidP="003D1CBF">
            <w:pPr>
              <w:rPr>
                <w:rFonts w:ascii="Times New Roman" w:hAnsi="Times New Roman" w:cs="Times New Roman"/>
              </w:rPr>
            </w:pPr>
            <w:r w:rsidRPr="002D3964">
              <w:rPr>
                <w:rFonts w:ascii="Times New Roman" w:hAnsi="Times New Roman" w:cs="Times New Roman"/>
              </w:rPr>
              <w:t>EDLD 610 Technology in Global Education</w:t>
            </w:r>
          </w:p>
        </w:tc>
        <w:tc>
          <w:tcPr>
            <w:tcW w:w="1082" w:type="dxa"/>
          </w:tcPr>
          <w:p w14:paraId="197D9E4E" w14:textId="30452F46" w:rsidR="00767131" w:rsidRPr="002D3964" w:rsidRDefault="00767131" w:rsidP="003D1CBF">
            <w:pPr>
              <w:rPr>
                <w:rFonts w:ascii="Times New Roman" w:hAnsi="Times New Roman" w:cs="Times New Roman"/>
              </w:rPr>
            </w:pPr>
            <w:r w:rsidRPr="002D3964">
              <w:rPr>
                <w:rFonts w:ascii="Times New Roman" w:hAnsi="Times New Roman" w:cs="Times New Roman"/>
              </w:rPr>
              <w:t>4</w:t>
            </w:r>
          </w:p>
        </w:tc>
      </w:tr>
      <w:tr w:rsidR="00767131" w:rsidRPr="002D3964" w14:paraId="4821EFF3" w14:textId="77777777" w:rsidTr="00767131">
        <w:tc>
          <w:tcPr>
            <w:tcW w:w="2214" w:type="dxa"/>
          </w:tcPr>
          <w:p w14:paraId="1F2B4A82" w14:textId="77777777" w:rsidR="00767131" w:rsidRPr="002D3964" w:rsidRDefault="00767131" w:rsidP="003D1CBF">
            <w:pPr>
              <w:rPr>
                <w:rFonts w:ascii="Times New Roman" w:hAnsi="Times New Roman" w:cs="Times New Roman"/>
              </w:rPr>
            </w:pPr>
          </w:p>
        </w:tc>
        <w:tc>
          <w:tcPr>
            <w:tcW w:w="3652" w:type="dxa"/>
          </w:tcPr>
          <w:p w14:paraId="5AD60F81" w14:textId="266B2347" w:rsidR="00767131" w:rsidRPr="002D3964" w:rsidRDefault="00767131" w:rsidP="003D1CBF">
            <w:pPr>
              <w:rPr>
                <w:rFonts w:ascii="Times New Roman" w:hAnsi="Times New Roman" w:cs="Times New Roman"/>
              </w:rPr>
            </w:pPr>
            <w:r w:rsidRPr="002D3964">
              <w:rPr>
                <w:rFonts w:ascii="Times New Roman" w:hAnsi="Times New Roman" w:cs="Times New Roman"/>
              </w:rPr>
              <w:t>EDLD 610 Cross-cultural Teaching and Leadership</w:t>
            </w:r>
          </w:p>
        </w:tc>
        <w:tc>
          <w:tcPr>
            <w:tcW w:w="1082" w:type="dxa"/>
          </w:tcPr>
          <w:p w14:paraId="611D9D21" w14:textId="69336822" w:rsidR="00767131" w:rsidRPr="002D3964" w:rsidRDefault="00767131" w:rsidP="003D1CBF">
            <w:pPr>
              <w:rPr>
                <w:rFonts w:ascii="Times New Roman" w:hAnsi="Times New Roman" w:cs="Times New Roman"/>
              </w:rPr>
            </w:pPr>
            <w:r w:rsidRPr="002D3964">
              <w:rPr>
                <w:rFonts w:ascii="Times New Roman" w:hAnsi="Times New Roman" w:cs="Times New Roman"/>
              </w:rPr>
              <w:t>3</w:t>
            </w:r>
          </w:p>
        </w:tc>
      </w:tr>
      <w:tr w:rsidR="00767131" w:rsidRPr="002D3964" w14:paraId="1B028159" w14:textId="77777777" w:rsidTr="00767131">
        <w:tc>
          <w:tcPr>
            <w:tcW w:w="2214" w:type="dxa"/>
          </w:tcPr>
          <w:p w14:paraId="625E5686" w14:textId="77777777" w:rsidR="00767131" w:rsidRPr="002D3964" w:rsidRDefault="00767131" w:rsidP="003D1CBF">
            <w:pPr>
              <w:rPr>
                <w:rFonts w:ascii="Times New Roman" w:hAnsi="Times New Roman" w:cs="Times New Roman"/>
              </w:rPr>
            </w:pPr>
          </w:p>
        </w:tc>
        <w:tc>
          <w:tcPr>
            <w:tcW w:w="3652" w:type="dxa"/>
          </w:tcPr>
          <w:p w14:paraId="582A45D8" w14:textId="12E9D962" w:rsidR="00767131" w:rsidRPr="002D3964" w:rsidRDefault="00767131" w:rsidP="003D1CBF">
            <w:pPr>
              <w:rPr>
                <w:rFonts w:ascii="Times New Roman" w:hAnsi="Times New Roman" w:cs="Times New Roman"/>
              </w:rPr>
            </w:pPr>
            <w:r w:rsidRPr="002D3964">
              <w:rPr>
                <w:rFonts w:ascii="Times New Roman" w:hAnsi="Times New Roman" w:cs="Times New Roman"/>
              </w:rPr>
              <w:t>EDLD 610 Cultivating Global Competency and Global Entrepreneurship</w:t>
            </w:r>
          </w:p>
        </w:tc>
        <w:tc>
          <w:tcPr>
            <w:tcW w:w="1082" w:type="dxa"/>
          </w:tcPr>
          <w:p w14:paraId="68C65046" w14:textId="742EBE6C" w:rsidR="00767131" w:rsidRPr="002D3964" w:rsidRDefault="00767131" w:rsidP="003D1CBF">
            <w:pPr>
              <w:rPr>
                <w:rFonts w:ascii="Times New Roman" w:hAnsi="Times New Roman" w:cs="Times New Roman"/>
              </w:rPr>
            </w:pPr>
            <w:r w:rsidRPr="002D3964">
              <w:rPr>
                <w:rFonts w:ascii="Times New Roman" w:hAnsi="Times New Roman" w:cs="Times New Roman"/>
              </w:rPr>
              <w:t>2</w:t>
            </w:r>
          </w:p>
        </w:tc>
      </w:tr>
      <w:tr w:rsidR="00767131" w:rsidRPr="002D3964" w14:paraId="2A9C2571" w14:textId="77777777" w:rsidTr="00767131">
        <w:tc>
          <w:tcPr>
            <w:tcW w:w="2214" w:type="dxa"/>
          </w:tcPr>
          <w:p w14:paraId="4A28E6BC" w14:textId="6CA8227E" w:rsidR="00767131" w:rsidRPr="002D3964" w:rsidRDefault="00767131" w:rsidP="003D1CBF">
            <w:pPr>
              <w:rPr>
                <w:rFonts w:ascii="Times New Roman" w:hAnsi="Times New Roman" w:cs="Times New Roman"/>
              </w:rPr>
            </w:pPr>
            <w:del w:id="26" w:author="GlobalEd2" w:date="2011-10-17T01:41:00Z">
              <w:r w:rsidRPr="002D3964" w:rsidDel="00D646EF">
                <w:rPr>
                  <w:rFonts w:ascii="Times New Roman" w:hAnsi="Times New Roman" w:cs="Times New Roman"/>
                </w:rPr>
                <w:delText xml:space="preserve">Final </w:delText>
              </w:r>
            </w:del>
            <w:ins w:id="27" w:author="GlobalEd2" w:date="2011-10-17T01:41:00Z">
              <w:r w:rsidR="00D646EF">
                <w:rPr>
                  <w:rFonts w:ascii="Times New Roman" w:hAnsi="Times New Roman" w:cs="Times New Roman"/>
                </w:rPr>
                <w:t>5th</w:t>
              </w:r>
              <w:r w:rsidR="00D646EF" w:rsidRPr="002D3964">
                <w:rPr>
                  <w:rFonts w:ascii="Times New Roman" w:hAnsi="Times New Roman" w:cs="Times New Roman"/>
                </w:rPr>
                <w:t xml:space="preserve"> </w:t>
              </w:r>
            </w:ins>
            <w:r w:rsidRPr="002D3964">
              <w:rPr>
                <w:rFonts w:ascii="Times New Roman" w:hAnsi="Times New Roman" w:cs="Times New Roman"/>
              </w:rPr>
              <w:t>Term</w:t>
            </w:r>
          </w:p>
        </w:tc>
        <w:tc>
          <w:tcPr>
            <w:tcW w:w="3652" w:type="dxa"/>
          </w:tcPr>
          <w:p w14:paraId="1E288501" w14:textId="49014E4E" w:rsidR="00767131" w:rsidRPr="002D3964" w:rsidRDefault="00767131" w:rsidP="003D1CBF">
            <w:pPr>
              <w:rPr>
                <w:rFonts w:ascii="Times New Roman" w:hAnsi="Times New Roman" w:cs="Times New Roman"/>
              </w:rPr>
            </w:pPr>
            <w:r w:rsidRPr="002D3964">
              <w:rPr>
                <w:rFonts w:ascii="Times New Roman" w:hAnsi="Times New Roman" w:cs="Times New Roman"/>
              </w:rPr>
              <w:t>EDLD 607 &amp; 609 Executive Leadership Institute</w:t>
            </w:r>
          </w:p>
        </w:tc>
        <w:tc>
          <w:tcPr>
            <w:tcW w:w="1082" w:type="dxa"/>
          </w:tcPr>
          <w:p w14:paraId="13832E83" w14:textId="5225DC81" w:rsidR="00767131" w:rsidRPr="002D3964" w:rsidRDefault="00767131" w:rsidP="003D1CBF">
            <w:pPr>
              <w:rPr>
                <w:rFonts w:ascii="Times New Roman" w:hAnsi="Times New Roman" w:cs="Times New Roman"/>
              </w:rPr>
            </w:pPr>
            <w:r w:rsidRPr="002D3964">
              <w:rPr>
                <w:rFonts w:ascii="Times New Roman" w:hAnsi="Times New Roman" w:cs="Times New Roman"/>
              </w:rPr>
              <w:t>8</w:t>
            </w:r>
          </w:p>
        </w:tc>
      </w:tr>
    </w:tbl>
    <w:p w14:paraId="08073E96" w14:textId="77777777" w:rsidR="003D1CBF" w:rsidRPr="002D3964" w:rsidRDefault="003D1CBF" w:rsidP="003D1CBF">
      <w:pPr>
        <w:rPr>
          <w:rFonts w:ascii="Times New Roman" w:hAnsi="Times New Roman" w:cs="Times New Roman"/>
        </w:rPr>
      </w:pPr>
    </w:p>
    <w:p w14:paraId="4534D39E" w14:textId="6A205FD5" w:rsidR="00887DC8" w:rsidRPr="002D3964" w:rsidRDefault="008E1721" w:rsidP="003D1CBF">
      <w:pPr>
        <w:rPr>
          <w:rFonts w:ascii="Times New Roman" w:hAnsi="Times New Roman" w:cs="Times New Roman"/>
          <w:b/>
        </w:rPr>
      </w:pPr>
      <w:r w:rsidRPr="002D3964">
        <w:rPr>
          <w:rFonts w:ascii="Times New Roman" w:hAnsi="Times New Roman" w:cs="Times New Roman"/>
          <w:b/>
        </w:rPr>
        <w:t>Course Descriptions</w:t>
      </w:r>
      <w:r w:rsidR="005D5271" w:rsidRPr="002D3964">
        <w:rPr>
          <w:rFonts w:ascii="Times New Roman" w:hAnsi="Times New Roman" w:cs="Times New Roman"/>
          <w:b/>
        </w:rPr>
        <w:t xml:space="preserve"> (only for new courses)</w:t>
      </w:r>
    </w:p>
    <w:p w14:paraId="3E47F8CB" w14:textId="77777777" w:rsidR="005D5271" w:rsidRPr="002D3964" w:rsidRDefault="005D5271" w:rsidP="003D1CBF">
      <w:pPr>
        <w:rPr>
          <w:rFonts w:ascii="Times New Roman" w:hAnsi="Times New Roman" w:cs="Times New Roman"/>
          <w:b/>
        </w:rPr>
      </w:pPr>
    </w:p>
    <w:p w14:paraId="7E6C8BDC" w14:textId="77095148" w:rsidR="005D5271" w:rsidRPr="002D3964" w:rsidRDefault="005D5271" w:rsidP="005D5271">
      <w:pPr>
        <w:rPr>
          <w:rFonts w:ascii="Times New Roman" w:hAnsi="Times New Roman" w:cs="Times New Roman"/>
        </w:rPr>
      </w:pPr>
      <w:r w:rsidRPr="002D3964">
        <w:rPr>
          <w:rFonts w:ascii="Times New Roman" w:hAnsi="Times New Roman" w:cs="Times New Roman"/>
        </w:rPr>
        <w:t xml:space="preserve">*EDLD 510 Globalization and Education 4 </w:t>
      </w:r>
    </w:p>
    <w:p w14:paraId="7B799E50" w14:textId="77777777" w:rsidR="001E6C6E" w:rsidRPr="002D3964" w:rsidRDefault="001E6C6E" w:rsidP="005D5271">
      <w:pPr>
        <w:rPr>
          <w:rFonts w:ascii="Times New Roman" w:hAnsi="Times New Roman" w:cs="Times New Roman"/>
        </w:rPr>
      </w:pPr>
    </w:p>
    <w:p w14:paraId="08D9E085" w14:textId="7C25CCCF" w:rsidR="005D5271" w:rsidRPr="002D3964" w:rsidRDefault="005D5271" w:rsidP="005D5271">
      <w:pPr>
        <w:rPr>
          <w:rFonts w:ascii="Times New Roman" w:hAnsi="Times New Roman" w:cs="Times New Roman"/>
        </w:rPr>
      </w:pPr>
      <w:r w:rsidRPr="002D3964">
        <w:rPr>
          <w:rFonts w:ascii="Times New Roman" w:hAnsi="Times New Roman" w:cs="Times New Roman"/>
        </w:rPr>
        <w:t>This course is a graduate</w:t>
      </w:r>
      <w:r w:rsidR="001E6C6E" w:rsidRPr="002D3964">
        <w:rPr>
          <w:rFonts w:ascii="Times New Roman" w:hAnsi="Times New Roman" w:cs="Times New Roman"/>
        </w:rPr>
        <w:t xml:space="preserve"> level seminar. It will examine the causes and impacts of globalization. It will first study the history of globalization and the many forces that led to the “shrink of distance.” It will study the impact of globalization on society, with a particular focus on the impact on education. T</w:t>
      </w:r>
      <w:r w:rsidRPr="002D3964">
        <w:rPr>
          <w:rFonts w:ascii="Times New Roman" w:hAnsi="Times New Roman" w:cs="Times New Roman"/>
        </w:rPr>
        <w:t xml:space="preserve">his course </w:t>
      </w:r>
      <w:r w:rsidR="001E6C6E" w:rsidRPr="002D3964">
        <w:rPr>
          <w:rFonts w:ascii="Times New Roman" w:hAnsi="Times New Roman" w:cs="Times New Roman"/>
        </w:rPr>
        <w:t>will examine</w:t>
      </w:r>
      <w:r w:rsidRPr="002D3964">
        <w:rPr>
          <w:rFonts w:ascii="Times New Roman" w:hAnsi="Times New Roman" w:cs="Times New Roman"/>
        </w:rPr>
        <w:t xml:space="preserve"> education in the changing context of globalization; surveys educational policy and practices in different nations; compares teaching methods and classroom activities in different cultures; and studies the </w:t>
      </w:r>
      <w:r w:rsidR="001E6C6E" w:rsidRPr="002D3964">
        <w:rPr>
          <w:rFonts w:ascii="Times New Roman" w:hAnsi="Times New Roman" w:cs="Times New Roman"/>
        </w:rPr>
        <w:t>implications</w:t>
      </w:r>
      <w:r w:rsidRPr="002D3964">
        <w:rPr>
          <w:rFonts w:ascii="Times New Roman" w:hAnsi="Times New Roman" w:cs="Times New Roman"/>
        </w:rPr>
        <w:t xml:space="preserve"> of globalization </w:t>
      </w:r>
      <w:r w:rsidR="001E6C6E" w:rsidRPr="002D3964">
        <w:rPr>
          <w:rFonts w:ascii="Times New Roman" w:hAnsi="Times New Roman" w:cs="Times New Roman"/>
        </w:rPr>
        <w:t>for</w:t>
      </w:r>
      <w:r w:rsidRPr="002D3964">
        <w:rPr>
          <w:rFonts w:ascii="Times New Roman" w:hAnsi="Times New Roman" w:cs="Times New Roman"/>
        </w:rPr>
        <w:t xml:space="preserve"> education. </w:t>
      </w:r>
    </w:p>
    <w:p w14:paraId="4DACFF5E" w14:textId="77777777" w:rsidR="001E6C6E" w:rsidRPr="002D3964" w:rsidRDefault="001E6C6E" w:rsidP="005D5271">
      <w:pPr>
        <w:rPr>
          <w:rFonts w:ascii="Times New Roman" w:hAnsi="Times New Roman" w:cs="Times New Roman"/>
        </w:rPr>
      </w:pPr>
    </w:p>
    <w:p w14:paraId="00CD8761" w14:textId="12C28045" w:rsidR="001E6C6E" w:rsidRPr="002D3964" w:rsidRDefault="001E6C6E" w:rsidP="005D5271">
      <w:pPr>
        <w:rPr>
          <w:rFonts w:ascii="Times New Roman" w:hAnsi="Times New Roman" w:cs="Times New Roman"/>
          <w:u w:val="single"/>
        </w:rPr>
      </w:pPr>
      <w:r w:rsidRPr="002D3964">
        <w:rPr>
          <w:rFonts w:ascii="Times New Roman" w:hAnsi="Times New Roman" w:cs="Times New Roman"/>
          <w:u w:val="single"/>
        </w:rPr>
        <w:t>Objectives</w:t>
      </w:r>
    </w:p>
    <w:p w14:paraId="78593E93" w14:textId="33D369E8" w:rsidR="001E6C6E" w:rsidRPr="002D3964" w:rsidRDefault="001E6C6E" w:rsidP="005D5271">
      <w:pPr>
        <w:rPr>
          <w:rFonts w:ascii="Times New Roman" w:hAnsi="Times New Roman" w:cs="Times New Roman"/>
        </w:rPr>
      </w:pPr>
      <w:r w:rsidRPr="002D3964">
        <w:rPr>
          <w:rFonts w:ascii="Times New Roman" w:hAnsi="Times New Roman" w:cs="Times New Roman"/>
        </w:rPr>
        <w:t>At the conclusion of this course, students will be able to:</w:t>
      </w:r>
    </w:p>
    <w:p w14:paraId="4ABF9C13" w14:textId="2D4ADDE4" w:rsidR="001E6C6E" w:rsidRPr="002D3964" w:rsidRDefault="001E6C6E" w:rsidP="001E6C6E">
      <w:pPr>
        <w:pStyle w:val="a4"/>
        <w:numPr>
          <w:ilvl w:val="0"/>
          <w:numId w:val="3"/>
        </w:numPr>
        <w:rPr>
          <w:rFonts w:ascii="Times New Roman" w:hAnsi="Times New Roman" w:cs="Times New Roman"/>
        </w:rPr>
      </w:pPr>
      <w:r w:rsidRPr="002D3964">
        <w:rPr>
          <w:rFonts w:ascii="Times New Roman" w:hAnsi="Times New Roman" w:cs="Times New Roman"/>
        </w:rPr>
        <w:t>Develop a historical perspective on globalization</w:t>
      </w:r>
    </w:p>
    <w:p w14:paraId="15A31AE1" w14:textId="24197F15" w:rsidR="001E6C6E" w:rsidRPr="002D3964" w:rsidRDefault="001E6C6E" w:rsidP="001E6C6E">
      <w:pPr>
        <w:pStyle w:val="a4"/>
        <w:numPr>
          <w:ilvl w:val="0"/>
          <w:numId w:val="3"/>
        </w:numPr>
        <w:rPr>
          <w:rFonts w:ascii="Times New Roman" w:hAnsi="Times New Roman" w:cs="Times New Roman"/>
        </w:rPr>
      </w:pPr>
      <w:r w:rsidRPr="002D3964">
        <w:rPr>
          <w:rFonts w:ascii="Times New Roman" w:hAnsi="Times New Roman" w:cs="Times New Roman"/>
        </w:rPr>
        <w:t>Understand the impact of globalization on human society</w:t>
      </w:r>
    </w:p>
    <w:p w14:paraId="5F7B9BEB" w14:textId="2B5C3C47" w:rsidR="001E6C6E" w:rsidRPr="002D3964" w:rsidRDefault="002D3964" w:rsidP="001E6C6E">
      <w:pPr>
        <w:pStyle w:val="a4"/>
        <w:numPr>
          <w:ilvl w:val="0"/>
          <w:numId w:val="3"/>
        </w:numPr>
        <w:rPr>
          <w:rFonts w:ascii="Times New Roman" w:hAnsi="Times New Roman" w:cs="Times New Roman"/>
        </w:rPr>
      </w:pPr>
      <w:r w:rsidRPr="002D3964">
        <w:rPr>
          <w:rFonts w:ascii="Times New Roman" w:hAnsi="Times New Roman" w:cs="Times New Roman"/>
        </w:rPr>
        <w:t>Appreciate the cultural foundations of educational policies and practices in different countries</w:t>
      </w:r>
    </w:p>
    <w:p w14:paraId="01296033" w14:textId="5201E1ED" w:rsidR="002D3964" w:rsidRPr="002D3964" w:rsidRDefault="002D3964" w:rsidP="001E6C6E">
      <w:pPr>
        <w:pStyle w:val="a4"/>
        <w:numPr>
          <w:ilvl w:val="0"/>
          <w:numId w:val="3"/>
        </w:numPr>
        <w:rPr>
          <w:rFonts w:ascii="Times New Roman" w:hAnsi="Times New Roman" w:cs="Times New Roman"/>
        </w:rPr>
      </w:pPr>
      <w:r w:rsidRPr="002D3964">
        <w:rPr>
          <w:rFonts w:ascii="Times New Roman" w:hAnsi="Times New Roman" w:cs="Times New Roman"/>
        </w:rPr>
        <w:lastRenderedPageBreak/>
        <w:t>Understand the global context in which our students will live in the future</w:t>
      </w:r>
    </w:p>
    <w:p w14:paraId="520D713C" w14:textId="5DE21F12" w:rsidR="002D3964" w:rsidRPr="002D3964" w:rsidRDefault="002D3964" w:rsidP="002D3964">
      <w:pPr>
        <w:pStyle w:val="a4"/>
        <w:numPr>
          <w:ilvl w:val="0"/>
          <w:numId w:val="3"/>
        </w:numPr>
        <w:rPr>
          <w:rFonts w:ascii="Times New Roman" w:hAnsi="Times New Roman" w:cs="Times New Roman"/>
        </w:rPr>
      </w:pPr>
      <w:r w:rsidRPr="002D3964">
        <w:rPr>
          <w:rFonts w:ascii="Times New Roman" w:hAnsi="Times New Roman" w:cs="Times New Roman"/>
        </w:rPr>
        <w:t>Understand the implications of globalization for curriculum, pedagogy, and schooling.</w:t>
      </w:r>
    </w:p>
    <w:p w14:paraId="4927858C" w14:textId="77777777" w:rsidR="005D5271" w:rsidRPr="002D3964" w:rsidRDefault="005D5271" w:rsidP="005D5271">
      <w:pPr>
        <w:rPr>
          <w:rFonts w:ascii="Times New Roman" w:hAnsi="Times New Roman" w:cs="Times New Roman"/>
        </w:rPr>
      </w:pPr>
    </w:p>
    <w:p w14:paraId="253E60CC" w14:textId="77777777" w:rsidR="005D5271" w:rsidRPr="002D3964" w:rsidRDefault="005D5271" w:rsidP="005D5271">
      <w:pPr>
        <w:rPr>
          <w:rFonts w:ascii="Times New Roman" w:hAnsi="Times New Roman" w:cs="Times New Roman"/>
        </w:rPr>
      </w:pPr>
      <w:r w:rsidRPr="002D3964">
        <w:rPr>
          <w:rFonts w:ascii="Times New Roman" w:hAnsi="Times New Roman" w:cs="Times New Roman"/>
        </w:rPr>
        <w:t>EDUC 614 Educational Statistics 4 or</w:t>
      </w:r>
    </w:p>
    <w:p w14:paraId="65143EE9" w14:textId="77777777" w:rsidR="005D5271" w:rsidRPr="002D3964" w:rsidRDefault="005D5271" w:rsidP="005D5271">
      <w:pPr>
        <w:rPr>
          <w:rFonts w:ascii="Times New Roman" w:hAnsi="Times New Roman" w:cs="Times New Roman"/>
        </w:rPr>
      </w:pPr>
      <w:r w:rsidRPr="002D3964">
        <w:rPr>
          <w:rFonts w:ascii="Times New Roman" w:hAnsi="Times New Roman" w:cs="Times New Roman"/>
        </w:rPr>
        <w:t>EDLD 610 Social Science Research Methods 4</w:t>
      </w:r>
    </w:p>
    <w:p w14:paraId="3B802E5E" w14:textId="77777777" w:rsidR="005D5271" w:rsidRPr="002D3964" w:rsidRDefault="005D5271" w:rsidP="005D5271">
      <w:pPr>
        <w:rPr>
          <w:rFonts w:ascii="Times New Roman" w:hAnsi="Times New Roman" w:cs="Times New Roman"/>
        </w:rPr>
      </w:pPr>
    </w:p>
    <w:p w14:paraId="54BE5173" w14:textId="77777777" w:rsidR="005D5271" w:rsidRPr="002D3964" w:rsidRDefault="005D5271" w:rsidP="005D5271">
      <w:pPr>
        <w:rPr>
          <w:rFonts w:ascii="Times New Roman" w:hAnsi="Times New Roman" w:cs="Times New Roman"/>
        </w:rPr>
      </w:pPr>
      <w:r w:rsidRPr="002D3964">
        <w:rPr>
          <w:rFonts w:ascii="Times New Roman" w:hAnsi="Times New Roman" w:cs="Times New Roman"/>
        </w:rPr>
        <w:t>EDLD 630 Comparative Education 4 (</w:t>
      </w:r>
      <w:proofErr w:type="spellStart"/>
      <w:r w:rsidRPr="002D3964">
        <w:rPr>
          <w:rFonts w:ascii="Times New Roman" w:hAnsi="Times New Roman" w:cs="Times New Roman"/>
        </w:rPr>
        <w:t>Surendra</w:t>
      </w:r>
      <w:proofErr w:type="spellEnd"/>
      <w:r w:rsidRPr="002D3964">
        <w:rPr>
          <w:rFonts w:ascii="Times New Roman" w:hAnsi="Times New Roman" w:cs="Times New Roman"/>
        </w:rPr>
        <w:t xml:space="preserve"> </w:t>
      </w:r>
      <w:proofErr w:type="spellStart"/>
      <w:r w:rsidRPr="002D3964">
        <w:rPr>
          <w:rFonts w:ascii="Times New Roman" w:hAnsi="Times New Roman" w:cs="Times New Roman"/>
        </w:rPr>
        <w:t>Subramani</w:t>
      </w:r>
      <w:proofErr w:type="spellEnd"/>
      <w:r w:rsidRPr="002D3964">
        <w:rPr>
          <w:rFonts w:ascii="Times New Roman" w:hAnsi="Times New Roman" w:cs="Times New Roman"/>
        </w:rPr>
        <w:t>)</w:t>
      </w:r>
    </w:p>
    <w:p w14:paraId="3F7FA5B0" w14:textId="77777777" w:rsidR="005D5271" w:rsidRPr="002D3964" w:rsidRDefault="005D5271" w:rsidP="005D5271">
      <w:pPr>
        <w:rPr>
          <w:rFonts w:ascii="Times New Roman" w:hAnsi="Times New Roman" w:cs="Times New Roman"/>
        </w:rPr>
      </w:pPr>
    </w:p>
    <w:p w14:paraId="7449BF2A" w14:textId="77777777" w:rsidR="005D5271" w:rsidRPr="002D3964" w:rsidRDefault="005D5271" w:rsidP="005D5271">
      <w:pPr>
        <w:rPr>
          <w:rFonts w:ascii="Times New Roman" w:hAnsi="Times New Roman" w:cs="Times New Roman"/>
          <w:color w:val="000000"/>
        </w:rPr>
      </w:pPr>
      <w:r w:rsidRPr="002D3964">
        <w:rPr>
          <w:rFonts w:ascii="Times New Roman" w:hAnsi="Times New Roman" w:cs="Times New Roman"/>
          <w:color w:val="000000"/>
        </w:rPr>
        <w:t>This course is a graduate-level seminar, focusing on major educational issues of concern to scholars in the field of Comparative Education.  Individual countries will be surveyed, but the major emphasis of the course will be upon educational concerns that transcend national boundaries. The cultural transmission of education and its ensuing intellectual captivity, equity of education across social classes, access to education by disadvantaged groups, and other basic, political and social issues of education will provide the essential elements of the seminar. "The origins of these problems, both within and outside the school system, the range of solutions attempted in various countries, the outcomes of planned interventions in the school, and factors that may be associated with the success or failure of educational reform" will be addressed (</w:t>
      </w:r>
      <w:proofErr w:type="spellStart"/>
      <w:r w:rsidRPr="002D3964">
        <w:rPr>
          <w:rFonts w:ascii="Times New Roman" w:hAnsi="Times New Roman" w:cs="Times New Roman"/>
          <w:color w:val="000000"/>
        </w:rPr>
        <w:t>Altbach</w:t>
      </w:r>
      <w:proofErr w:type="spellEnd"/>
      <w:r w:rsidRPr="002D3964">
        <w:rPr>
          <w:rFonts w:ascii="Times New Roman" w:hAnsi="Times New Roman" w:cs="Times New Roman"/>
          <w:color w:val="000000"/>
        </w:rPr>
        <w:t xml:space="preserve"> et al, 1986:3)</w:t>
      </w:r>
    </w:p>
    <w:p w14:paraId="4C379D87" w14:textId="77777777" w:rsidR="005D5271" w:rsidRPr="002D3964" w:rsidRDefault="005D5271" w:rsidP="005D5271">
      <w:pPr>
        <w:rPr>
          <w:rFonts w:ascii="Times New Roman" w:hAnsi="Times New Roman" w:cs="Times New Roman"/>
          <w:color w:val="000000"/>
        </w:rPr>
      </w:pPr>
      <w:r w:rsidRPr="002D3964">
        <w:rPr>
          <w:rFonts w:ascii="Times New Roman" w:hAnsi="Times New Roman" w:cs="Times New Roman"/>
          <w:color w:val="000000"/>
        </w:rPr>
        <w:t> </w:t>
      </w:r>
    </w:p>
    <w:p w14:paraId="0CA313D8" w14:textId="08BCB97B" w:rsidR="005D5271" w:rsidRPr="002D3964" w:rsidRDefault="002D3964" w:rsidP="005D5271">
      <w:pPr>
        <w:rPr>
          <w:rFonts w:ascii="Times New Roman" w:hAnsi="Times New Roman" w:cs="Times New Roman"/>
          <w:color w:val="000000"/>
        </w:rPr>
      </w:pPr>
      <w:r w:rsidRPr="002D3964">
        <w:rPr>
          <w:rFonts w:ascii="Times New Roman" w:hAnsi="Times New Roman" w:cs="Times New Roman"/>
          <w:color w:val="000000"/>
          <w:u w:val="single"/>
        </w:rPr>
        <w:t>Objectives</w:t>
      </w:r>
    </w:p>
    <w:p w14:paraId="673D0A1A" w14:textId="77777777" w:rsidR="005D5271" w:rsidRPr="002D3964" w:rsidRDefault="005D5271" w:rsidP="005D5271">
      <w:pPr>
        <w:rPr>
          <w:rFonts w:ascii="Times New Roman" w:hAnsi="Times New Roman" w:cs="Times New Roman"/>
          <w:color w:val="000000"/>
        </w:rPr>
      </w:pPr>
      <w:r w:rsidRPr="002D3964">
        <w:rPr>
          <w:rFonts w:ascii="Times New Roman" w:hAnsi="Times New Roman" w:cs="Times New Roman"/>
          <w:color w:val="000000"/>
        </w:rPr>
        <w:t>At the conclusion of the course students will:</w:t>
      </w:r>
    </w:p>
    <w:p w14:paraId="2BB96FF9" w14:textId="1EB7B120"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Understand the basic concerns of Comparative Education as a field of inquiry;</w:t>
      </w:r>
    </w:p>
    <w:p w14:paraId="040965D9" w14:textId="2420F7A2"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Be able to identify major conceptual topics of concern to scholars in Comparative Education;</w:t>
      </w:r>
    </w:p>
    <w:p w14:paraId="7794E6C2" w14:textId="2B8491C8"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Be able to assess a country's educational system in relation to its role in the global political and economic arenas;</w:t>
      </w:r>
    </w:p>
    <w:p w14:paraId="266591C5" w14:textId="21B73FE6"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Be able to assess the equity of a country's educational system;</w:t>
      </w:r>
    </w:p>
    <w:p w14:paraId="1255DB41" w14:textId="590223E5"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Understand the unique problems educational policymakers and practitioners confront in specific countries;</w:t>
      </w:r>
    </w:p>
    <w:p w14:paraId="72AB1452" w14:textId="7755E6CB"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Be able to suggest policy implications of educational interventions in selected countries;</w:t>
      </w:r>
    </w:p>
    <w:p w14:paraId="28377BB7" w14:textId="09EEF0DD" w:rsidR="005D5271" w:rsidRPr="002D3964" w:rsidRDefault="005D5271" w:rsidP="002D3964">
      <w:pPr>
        <w:pStyle w:val="a4"/>
        <w:numPr>
          <w:ilvl w:val="0"/>
          <w:numId w:val="4"/>
        </w:numPr>
        <w:rPr>
          <w:rFonts w:ascii="Times New Roman" w:hAnsi="Times New Roman" w:cs="Times New Roman"/>
          <w:color w:val="000000"/>
        </w:rPr>
      </w:pPr>
      <w:r w:rsidRPr="002D3964">
        <w:rPr>
          <w:rFonts w:ascii="Times New Roman" w:hAnsi="Times New Roman" w:cs="Times New Roman"/>
          <w:color w:val="000000"/>
        </w:rPr>
        <w:t>Understand the political and social circumstances that contribute to the existing educational system of their own country.</w:t>
      </w:r>
    </w:p>
    <w:p w14:paraId="1F042D1A" w14:textId="5B4C3918" w:rsidR="005D5271" w:rsidRPr="002D3964" w:rsidRDefault="005D5271" w:rsidP="005D5271">
      <w:pPr>
        <w:rPr>
          <w:rFonts w:ascii="Times New Roman" w:hAnsi="Times New Roman" w:cs="Times New Roman"/>
          <w:color w:val="000000"/>
        </w:rPr>
      </w:pPr>
      <w:r w:rsidRPr="002D3964">
        <w:rPr>
          <w:rFonts w:ascii="Times New Roman" w:hAnsi="Times New Roman" w:cs="Times New Roman"/>
          <w:color w:val="000000"/>
        </w:rPr>
        <w:t> </w:t>
      </w:r>
    </w:p>
    <w:p w14:paraId="24479CB2" w14:textId="5FC7A00C" w:rsidR="005D5271" w:rsidRDefault="005D5271" w:rsidP="005D5271">
      <w:pPr>
        <w:rPr>
          <w:rFonts w:ascii="Times New Roman" w:hAnsi="Times New Roman" w:cs="Times New Roman"/>
        </w:rPr>
      </w:pPr>
      <w:r w:rsidRPr="002D3964">
        <w:rPr>
          <w:rFonts w:ascii="Times New Roman" w:hAnsi="Times New Roman" w:cs="Times New Roman"/>
        </w:rPr>
        <w:t xml:space="preserve">*EDLD 610 Global Education </w:t>
      </w:r>
      <w:r w:rsidR="002D3964">
        <w:rPr>
          <w:rFonts w:ascii="Times New Roman" w:hAnsi="Times New Roman" w:cs="Times New Roman"/>
        </w:rPr>
        <w:t>Reforms</w:t>
      </w:r>
      <w:r w:rsidRPr="002D3964">
        <w:rPr>
          <w:rFonts w:ascii="Times New Roman" w:hAnsi="Times New Roman" w:cs="Times New Roman"/>
        </w:rPr>
        <w:t xml:space="preserve"> and </w:t>
      </w:r>
      <w:r w:rsidR="002D3964">
        <w:rPr>
          <w:rFonts w:ascii="Times New Roman" w:hAnsi="Times New Roman" w:cs="Times New Roman"/>
        </w:rPr>
        <w:t>Systems</w:t>
      </w:r>
      <w:r w:rsidRPr="002D3964">
        <w:rPr>
          <w:rFonts w:ascii="Times New Roman" w:hAnsi="Times New Roman" w:cs="Times New Roman"/>
        </w:rPr>
        <w:t xml:space="preserve"> 4 (Yong Zhao)</w:t>
      </w:r>
    </w:p>
    <w:p w14:paraId="1637235D" w14:textId="77777777" w:rsidR="002D3964" w:rsidRDefault="002D3964" w:rsidP="005D5271">
      <w:pPr>
        <w:rPr>
          <w:rFonts w:ascii="Times New Roman" w:hAnsi="Times New Roman" w:cs="Times New Roman"/>
        </w:rPr>
      </w:pPr>
    </w:p>
    <w:p w14:paraId="33AD68A9" w14:textId="6E7AB06B" w:rsidR="008669E1" w:rsidRDefault="008669E1" w:rsidP="005D5271">
      <w:pPr>
        <w:rPr>
          <w:rFonts w:ascii="Times New Roman" w:hAnsi="Times New Roman" w:cs="Times New Roman"/>
        </w:rPr>
      </w:pPr>
      <w:r>
        <w:rPr>
          <w:rFonts w:ascii="Times New Roman" w:hAnsi="Times New Roman" w:cs="Times New Roman"/>
        </w:rPr>
        <w:t xml:space="preserve">This course </w:t>
      </w:r>
      <w:r w:rsidR="00565499">
        <w:rPr>
          <w:rFonts w:ascii="Times New Roman" w:hAnsi="Times New Roman" w:cs="Times New Roman"/>
        </w:rPr>
        <w:t>studies educational reform efforts under</w:t>
      </w:r>
      <w:r>
        <w:rPr>
          <w:rFonts w:ascii="Times New Roman" w:hAnsi="Times New Roman" w:cs="Times New Roman"/>
        </w:rPr>
        <w:t xml:space="preserve">taken by different educational systems over the past few decades. </w:t>
      </w:r>
      <w:r w:rsidR="00565499">
        <w:rPr>
          <w:rFonts w:ascii="Times New Roman" w:hAnsi="Times New Roman" w:cs="Times New Roman"/>
        </w:rPr>
        <w:t xml:space="preserve">It will examine the specific policies, implementation strategies, driving factors, and their intended and realized outcomes of these reforms. It will also examine the cultural, economical, and historical contexts in which these reforms took place. </w:t>
      </w:r>
      <w:r w:rsidR="00C41871">
        <w:rPr>
          <w:rFonts w:ascii="Times New Roman" w:hAnsi="Times New Roman" w:cs="Times New Roman"/>
        </w:rPr>
        <w:t xml:space="preserve">The course </w:t>
      </w:r>
      <w:r w:rsidR="00565499">
        <w:rPr>
          <w:rFonts w:ascii="Times New Roman" w:hAnsi="Times New Roman" w:cs="Times New Roman"/>
        </w:rPr>
        <w:t>will focus on reforms in a number of systems that represent different philosophical orientations, economical developments, and educational success</w:t>
      </w:r>
      <w:r w:rsidR="00C41871">
        <w:rPr>
          <w:rFonts w:ascii="Times New Roman" w:hAnsi="Times New Roman" w:cs="Times New Roman"/>
        </w:rPr>
        <w:t xml:space="preserve">es. It will cover systems in East Asian Region (e.g., China, Hong Kong, Singapore, Korea, or Japan), Nordic Region (Finland or Sweden), Europe (United Kingdom or Germany), Oceana (Australia or New Zealand), North America (USA or Canada), and South </w:t>
      </w:r>
      <w:r w:rsidR="00C41871">
        <w:rPr>
          <w:rFonts w:ascii="Times New Roman" w:hAnsi="Times New Roman" w:cs="Times New Roman"/>
        </w:rPr>
        <w:lastRenderedPageBreak/>
        <w:t xml:space="preserve">America (Brazil or Chile), South Asia (India), Africa (South Africa or Egypt), and the Mideast (Turkey, UAE, or Saudi Arabia). </w:t>
      </w:r>
    </w:p>
    <w:p w14:paraId="73CEF600" w14:textId="77777777" w:rsidR="00C41871" w:rsidRDefault="00C41871" w:rsidP="005D5271">
      <w:pPr>
        <w:rPr>
          <w:rFonts w:ascii="Times New Roman" w:hAnsi="Times New Roman" w:cs="Times New Roman"/>
        </w:rPr>
      </w:pPr>
    </w:p>
    <w:p w14:paraId="65C04506" w14:textId="116261F4" w:rsidR="00C41871" w:rsidRDefault="00C41871" w:rsidP="005D5271">
      <w:pPr>
        <w:rPr>
          <w:rFonts w:ascii="Times New Roman" w:hAnsi="Times New Roman" w:cs="Times New Roman"/>
          <w:u w:val="single"/>
        </w:rPr>
      </w:pPr>
      <w:r>
        <w:rPr>
          <w:rFonts w:ascii="Times New Roman" w:hAnsi="Times New Roman" w:cs="Times New Roman"/>
          <w:u w:val="single"/>
        </w:rPr>
        <w:t>Objectives</w:t>
      </w:r>
    </w:p>
    <w:p w14:paraId="1C24EE18" w14:textId="77777777" w:rsidR="00C41871" w:rsidRPr="00C41871" w:rsidRDefault="00C41871" w:rsidP="005D5271">
      <w:pPr>
        <w:rPr>
          <w:rFonts w:ascii="Times New Roman" w:hAnsi="Times New Roman" w:cs="Times New Roman"/>
        </w:rPr>
      </w:pPr>
    </w:p>
    <w:p w14:paraId="5C5471DD" w14:textId="744BBDA9" w:rsidR="002D3964" w:rsidRDefault="00C41871" w:rsidP="005D5271">
      <w:pPr>
        <w:rPr>
          <w:rFonts w:ascii="Times New Roman" w:hAnsi="Times New Roman" w:cs="Times New Roman"/>
        </w:rPr>
      </w:pPr>
      <w:r>
        <w:rPr>
          <w:rFonts w:ascii="Times New Roman" w:hAnsi="Times New Roman" w:cs="Times New Roman"/>
        </w:rPr>
        <w:t>At the conclusion of this course, students will be able to:</w:t>
      </w:r>
    </w:p>
    <w:p w14:paraId="06548A56" w14:textId="307B2812" w:rsidR="00C41871" w:rsidRDefault="000548B9" w:rsidP="00C41871">
      <w:pPr>
        <w:pStyle w:val="a4"/>
        <w:numPr>
          <w:ilvl w:val="0"/>
          <w:numId w:val="6"/>
        </w:numPr>
        <w:rPr>
          <w:rFonts w:ascii="Times New Roman" w:hAnsi="Times New Roman" w:cs="Times New Roman"/>
        </w:rPr>
      </w:pPr>
      <w:r>
        <w:rPr>
          <w:rFonts w:ascii="Times New Roman" w:hAnsi="Times New Roman" w:cs="Times New Roman"/>
        </w:rPr>
        <w:t>Develop a global perspective of educational changes</w:t>
      </w:r>
    </w:p>
    <w:p w14:paraId="32924559" w14:textId="1367A30D" w:rsidR="000548B9" w:rsidRDefault="000548B9" w:rsidP="00C41871">
      <w:pPr>
        <w:pStyle w:val="a4"/>
        <w:numPr>
          <w:ilvl w:val="0"/>
          <w:numId w:val="6"/>
        </w:numPr>
        <w:rPr>
          <w:rFonts w:ascii="Times New Roman" w:hAnsi="Times New Roman" w:cs="Times New Roman"/>
        </w:rPr>
      </w:pPr>
      <w:r>
        <w:rPr>
          <w:rFonts w:ascii="Times New Roman" w:hAnsi="Times New Roman" w:cs="Times New Roman"/>
        </w:rPr>
        <w:t>Understand major reform efforts around the globe</w:t>
      </w:r>
    </w:p>
    <w:p w14:paraId="7FBD11FA" w14:textId="7B3922BF" w:rsidR="000548B9" w:rsidRDefault="000548B9" w:rsidP="00C41871">
      <w:pPr>
        <w:pStyle w:val="a4"/>
        <w:numPr>
          <w:ilvl w:val="0"/>
          <w:numId w:val="6"/>
        </w:numPr>
        <w:rPr>
          <w:rFonts w:ascii="Times New Roman" w:hAnsi="Times New Roman" w:cs="Times New Roman"/>
        </w:rPr>
      </w:pPr>
      <w:r>
        <w:rPr>
          <w:rFonts w:ascii="Times New Roman" w:hAnsi="Times New Roman" w:cs="Times New Roman"/>
        </w:rPr>
        <w:t>Understand the drivers of education reforms</w:t>
      </w:r>
    </w:p>
    <w:p w14:paraId="09E6EDB0" w14:textId="3ED5A7ED" w:rsidR="000548B9" w:rsidRDefault="00F66F1C" w:rsidP="00C41871">
      <w:pPr>
        <w:pStyle w:val="a4"/>
        <w:numPr>
          <w:ilvl w:val="0"/>
          <w:numId w:val="6"/>
        </w:numPr>
        <w:rPr>
          <w:rFonts w:ascii="Times New Roman" w:hAnsi="Times New Roman" w:cs="Times New Roman"/>
        </w:rPr>
      </w:pPr>
      <w:r>
        <w:rPr>
          <w:rFonts w:ascii="Times New Roman" w:hAnsi="Times New Roman" w:cs="Times New Roman"/>
        </w:rPr>
        <w:t>Understand effective and ineffective educational polices and practices in the global context</w:t>
      </w:r>
    </w:p>
    <w:p w14:paraId="34BC820B" w14:textId="1331E536" w:rsidR="00F66F1C" w:rsidRDefault="00F66F1C" w:rsidP="00C41871">
      <w:pPr>
        <w:pStyle w:val="a4"/>
        <w:numPr>
          <w:ilvl w:val="0"/>
          <w:numId w:val="6"/>
        </w:numPr>
        <w:rPr>
          <w:rFonts w:ascii="Times New Roman" w:hAnsi="Times New Roman" w:cs="Times New Roman"/>
        </w:rPr>
      </w:pPr>
      <w:r>
        <w:rPr>
          <w:rFonts w:ascii="Times New Roman" w:hAnsi="Times New Roman" w:cs="Times New Roman"/>
        </w:rPr>
        <w:t xml:space="preserve">Understand the conditions that enable education reforms </w:t>
      </w:r>
    </w:p>
    <w:p w14:paraId="25981753" w14:textId="4AA11F19" w:rsidR="00F66F1C" w:rsidRDefault="00F66F1C" w:rsidP="00C41871">
      <w:pPr>
        <w:pStyle w:val="a4"/>
        <w:numPr>
          <w:ilvl w:val="0"/>
          <w:numId w:val="6"/>
        </w:numPr>
        <w:rPr>
          <w:rFonts w:ascii="Times New Roman" w:hAnsi="Times New Roman" w:cs="Times New Roman"/>
        </w:rPr>
      </w:pPr>
      <w:r>
        <w:rPr>
          <w:rFonts w:ascii="Times New Roman" w:hAnsi="Times New Roman" w:cs="Times New Roman"/>
        </w:rPr>
        <w:t>Understand the differences and similarities of education systems and reforms across cultural and national boundaries</w:t>
      </w:r>
    </w:p>
    <w:p w14:paraId="2EB0AB1C" w14:textId="13A1C49E" w:rsidR="00F66F1C" w:rsidRDefault="00F66F1C" w:rsidP="00C41871">
      <w:pPr>
        <w:pStyle w:val="a4"/>
        <w:numPr>
          <w:ilvl w:val="0"/>
          <w:numId w:val="6"/>
        </w:numPr>
        <w:rPr>
          <w:rFonts w:ascii="Times New Roman" w:hAnsi="Times New Roman" w:cs="Times New Roman"/>
        </w:rPr>
      </w:pPr>
      <w:r>
        <w:rPr>
          <w:rFonts w:ascii="Times New Roman" w:hAnsi="Times New Roman" w:cs="Times New Roman"/>
        </w:rPr>
        <w:t>Reflect on the purpose of education in the age of globalization</w:t>
      </w:r>
    </w:p>
    <w:p w14:paraId="2232D854" w14:textId="77777777" w:rsidR="00F66F1C" w:rsidRPr="00F66F1C" w:rsidRDefault="00F66F1C" w:rsidP="00F66F1C">
      <w:pPr>
        <w:rPr>
          <w:rFonts w:ascii="Times New Roman" w:hAnsi="Times New Roman" w:cs="Times New Roman"/>
        </w:rPr>
      </w:pPr>
    </w:p>
    <w:p w14:paraId="6A530C10" w14:textId="09402BF2" w:rsidR="005D5271" w:rsidRDefault="00D646EF" w:rsidP="005D5271">
      <w:pPr>
        <w:rPr>
          <w:rFonts w:ascii="Times New Roman" w:hAnsi="Times New Roman" w:cs="Times New Roman"/>
        </w:rPr>
      </w:pPr>
      <w:ins w:id="28" w:author="GlobalEd2" w:date="2011-10-17T01:42:00Z">
        <w:r>
          <w:rPr>
            <w:rFonts w:ascii="Times New Roman" w:hAnsi="Times New Roman" w:cs="Times New Roman"/>
          </w:rPr>
          <w:t>*</w:t>
        </w:r>
      </w:ins>
      <w:r w:rsidR="005D5271" w:rsidRPr="002D3964">
        <w:rPr>
          <w:rFonts w:ascii="Times New Roman" w:hAnsi="Times New Roman" w:cs="Times New Roman"/>
        </w:rPr>
        <w:t xml:space="preserve">EDLD 610 International Measurement and Assessment 4 (Gina </w:t>
      </w:r>
      <w:proofErr w:type="spellStart"/>
      <w:r w:rsidR="005D5271" w:rsidRPr="002D3964">
        <w:rPr>
          <w:rFonts w:ascii="Times New Roman" w:hAnsi="Times New Roman" w:cs="Times New Roman"/>
        </w:rPr>
        <w:t>Biancarosa</w:t>
      </w:r>
      <w:proofErr w:type="spellEnd"/>
      <w:r w:rsidR="005D5271" w:rsidRPr="002D3964">
        <w:rPr>
          <w:rFonts w:ascii="Times New Roman" w:hAnsi="Times New Roman" w:cs="Times New Roman"/>
        </w:rPr>
        <w:t xml:space="preserve">, Akihito </w:t>
      </w:r>
      <w:proofErr w:type="spellStart"/>
      <w:r w:rsidR="005D5271" w:rsidRPr="002D3964">
        <w:rPr>
          <w:rFonts w:ascii="Times New Roman" w:hAnsi="Times New Roman" w:cs="Times New Roman"/>
        </w:rPr>
        <w:t>Kamata</w:t>
      </w:r>
      <w:proofErr w:type="spellEnd"/>
      <w:r w:rsidR="005D5271" w:rsidRPr="002D3964">
        <w:rPr>
          <w:rFonts w:ascii="Times New Roman" w:hAnsi="Times New Roman" w:cs="Times New Roman"/>
        </w:rPr>
        <w:t xml:space="preserve">, Kathleen </w:t>
      </w:r>
      <w:proofErr w:type="spellStart"/>
      <w:r w:rsidR="005D5271" w:rsidRPr="002D3964">
        <w:rPr>
          <w:rFonts w:ascii="Times New Roman" w:hAnsi="Times New Roman" w:cs="Times New Roman"/>
        </w:rPr>
        <w:t>Scalise</w:t>
      </w:r>
      <w:proofErr w:type="spellEnd"/>
      <w:r w:rsidR="005D5271" w:rsidRPr="002D3964">
        <w:rPr>
          <w:rFonts w:ascii="Times New Roman" w:hAnsi="Times New Roman" w:cs="Times New Roman"/>
        </w:rPr>
        <w:t>)</w:t>
      </w:r>
    </w:p>
    <w:p w14:paraId="77500958" w14:textId="77777777" w:rsidR="00F66F1C" w:rsidRDefault="00F66F1C" w:rsidP="005D5271">
      <w:pPr>
        <w:rPr>
          <w:rFonts w:ascii="Times New Roman" w:hAnsi="Times New Roman" w:cs="Times New Roman"/>
        </w:rPr>
      </w:pPr>
    </w:p>
    <w:p w14:paraId="54836DC1" w14:textId="77777777" w:rsidR="00F66F1C" w:rsidRPr="002D3964" w:rsidRDefault="00F66F1C" w:rsidP="005D5271">
      <w:pPr>
        <w:rPr>
          <w:rFonts w:ascii="Times New Roman" w:hAnsi="Times New Roman" w:cs="Times New Roman"/>
        </w:rPr>
      </w:pPr>
    </w:p>
    <w:p w14:paraId="0F02B2E2" w14:textId="77777777" w:rsidR="005D5271" w:rsidRDefault="005D5271" w:rsidP="005D5271">
      <w:pPr>
        <w:rPr>
          <w:rFonts w:ascii="Times New Roman" w:hAnsi="Times New Roman" w:cs="Times New Roman"/>
        </w:rPr>
      </w:pPr>
      <w:r w:rsidRPr="002D3964">
        <w:rPr>
          <w:rFonts w:ascii="Times New Roman" w:hAnsi="Times New Roman" w:cs="Times New Roman"/>
        </w:rPr>
        <w:t xml:space="preserve">*EDLD 610 Technology in Global Education 4 </w:t>
      </w:r>
    </w:p>
    <w:p w14:paraId="51165775" w14:textId="77777777" w:rsidR="00F66F1C" w:rsidRDefault="00F66F1C" w:rsidP="005D5271">
      <w:pPr>
        <w:rPr>
          <w:rFonts w:ascii="Times New Roman" w:hAnsi="Times New Roman" w:cs="Times New Roman"/>
        </w:rPr>
      </w:pPr>
    </w:p>
    <w:p w14:paraId="6126153E" w14:textId="1587F62F" w:rsidR="00F66F1C" w:rsidRDefault="00A3670B" w:rsidP="005D5271">
      <w:pPr>
        <w:rPr>
          <w:rFonts w:ascii="Times New Roman" w:hAnsi="Times New Roman" w:cs="Times New Roman"/>
        </w:rPr>
      </w:pPr>
      <w:r>
        <w:rPr>
          <w:rFonts w:ascii="Times New Roman" w:hAnsi="Times New Roman" w:cs="Times New Roman"/>
        </w:rPr>
        <w:t xml:space="preserve">This course studies the impact of technology on education in the global context. It will cover five major topics: a) capacities of today’s technology, b) potentials of technology for the learner, c) potentials of technology for the teacher, d) potentials of technology for the leader, and e) the impact of technology children’s lives, curriculum, and organization of learning. It will examine these topics with specific examples of technology uses in different countries and contexts. </w:t>
      </w:r>
    </w:p>
    <w:p w14:paraId="14121A4F" w14:textId="77777777" w:rsidR="00A3670B" w:rsidRDefault="00A3670B" w:rsidP="005D5271">
      <w:pPr>
        <w:rPr>
          <w:rFonts w:ascii="Times New Roman" w:hAnsi="Times New Roman" w:cs="Times New Roman"/>
        </w:rPr>
      </w:pPr>
    </w:p>
    <w:p w14:paraId="1BFC265E" w14:textId="6C164041" w:rsidR="00A3670B" w:rsidRDefault="00A3670B" w:rsidP="005D5271">
      <w:pPr>
        <w:rPr>
          <w:rFonts w:ascii="Times New Roman" w:hAnsi="Times New Roman" w:cs="Times New Roman"/>
          <w:u w:val="single"/>
        </w:rPr>
      </w:pPr>
      <w:r>
        <w:rPr>
          <w:rFonts w:ascii="Times New Roman" w:hAnsi="Times New Roman" w:cs="Times New Roman"/>
          <w:u w:val="single"/>
        </w:rPr>
        <w:t>Objectives</w:t>
      </w:r>
    </w:p>
    <w:p w14:paraId="3358ADF4" w14:textId="77777777" w:rsidR="00A3670B" w:rsidRDefault="00A3670B" w:rsidP="005D5271">
      <w:pPr>
        <w:rPr>
          <w:rFonts w:ascii="Times New Roman" w:hAnsi="Times New Roman" w:cs="Times New Roman"/>
        </w:rPr>
      </w:pPr>
    </w:p>
    <w:p w14:paraId="2CABFCEB" w14:textId="2BE70C28" w:rsidR="00A3670B" w:rsidRDefault="00A3670B" w:rsidP="005D5271">
      <w:pPr>
        <w:rPr>
          <w:rFonts w:ascii="Times New Roman" w:hAnsi="Times New Roman" w:cs="Times New Roman"/>
        </w:rPr>
      </w:pPr>
      <w:r>
        <w:rPr>
          <w:rFonts w:ascii="Times New Roman" w:hAnsi="Times New Roman" w:cs="Times New Roman"/>
        </w:rPr>
        <w:t>At the conclusion of this course, students will be able to:</w:t>
      </w:r>
    </w:p>
    <w:p w14:paraId="47B553B2" w14:textId="1258C196" w:rsidR="00AF4659" w:rsidRDefault="00AF4659" w:rsidP="00A3670B">
      <w:pPr>
        <w:pStyle w:val="a4"/>
        <w:numPr>
          <w:ilvl w:val="0"/>
          <w:numId w:val="7"/>
        </w:numPr>
        <w:rPr>
          <w:rFonts w:ascii="Times New Roman" w:hAnsi="Times New Roman" w:cs="Times New Roman"/>
        </w:rPr>
      </w:pPr>
      <w:r>
        <w:rPr>
          <w:rFonts w:ascii="Times New Roman" w:hAnsi="Times New Roman" w:cs="Times New Roman"/>
        </w:rPr>
        <w:t>Understand the affordances and constraints of different technologies for educational purposes</w:t>
      </w:r>
    </w:p>
    <w:p w14:paraId="5D128E39" w14:textId="1F82DEDC" w:rsidR="00A3670B" w:rsidRDefault="00AF4659" w:rsidP="00A3670B">
      <w:pPr>
        <w:pStyle w:val="a4"/>
        <w:numPr>
          <w:ilvl w:val="0"/>
          <w:numId w:val="7"/>
        </w:numPr>
        <w:rPr>
          <w:rFonts w:ascii="Times New Roman" w:hAnsi="Times New Roman" w:cs="Times New Roman"/>
        </w:rPr>
      </w:pPr>
      <w:r>
        <w:rPr>
          <w:rFonts w:ascii="Times New Roman" w:hAnsi="Times New Roman" w:cs="Times New Roman"/>
        </w:rPr>
        <w:t>Understand different ways technology has been used to support education in different contexts</w:t>
      </w:r>
    </w:p>
    <w:p w14:paraId="72075CE0" w14:textId="507F4371" w:rsidR="00AF4659" w:rsidRDefault="00AF4659" w:rsidP="00A3670B">
      <w:pPr>
        <w:pStyle w:val="a4"/>
        <w:numPr>
          <w:ilvl w:val="0"/>
          <w:numId w:val="7"/>
        </w:numPr>
        <w:rPr>
          <w:rFonts w:ascii="Times New Roman" w:hAnsi="Times New Roman" w:cs="Times New Roman"/>
        </w:rPr>
      </w:pPr>
      <w:r>
        <w:rPr>
          <w:rFonts w:ascii="Times New Roman" w:hAnsi="Times New Roman" w:cs="Times New Roman"/>
        </w:rPr>
        <w:t>Understand the conditions for effective uses of technology to support education</w:t>
      </w:r>
    </w:p>
    <w:p w14:paraId="7AAC5D88" w14:textId="0A5770D3" w:rsidR="00AF4659" w:rsidRDefault="00AF4659" w:rsidP="00A3670B">
      <w:pPr>
        <w:pStyle w:val="a4"/>
        <w:numPr>
          <w:ilvl w:val="0"/>
          <w:numId w:val="7"/>
        </w:numPr>
        <w:rPr>
          <w:rFonts w:ascii="Times New Roman" w:hAnsi="Times New Roman" w:cs="Times New Roman"/>
        </w:rPr>
      </w:pPr>
      <w:r>
        <w:rPr>
          <w:rFonts w:ascii="Times New Roman" w:hAnsi="Times New Roman" w:cs="Times New Roman"/>
        </w:rPr>
        <w:t>Use technology to improve the effectives of school management, instruction, and learning</w:t>
      </w:r>
    </w:p>
    <w:p w14:paraId="201CC251" w14:textId="7330AF7A" w:rsidR="00AF4659" w:rsidRPr="00A3670B" w:rsidRDefault="00AF4659" w:rsidP="00A3670B">
      <w:pPr>
        <w:pStyle w:val="a4"/>
        <w:numPr>
          <w:ilvl w:val="0"/>
          <w:numId w:val="7"/>
        </w:numPr>
        <w:rPr>
          <w:rFonts w:ascii="Times New Roman" w:hAnsi="Times New Roman" w:cs="Times New Roman"/>
        </w:rPr>
      </w:pPr>
      <w:r>
        <w:rPr>
          <w:rFonts w:ascii="Times New Roman" w:hAnsi="Times New Roman" w:cs="Times New Roman"/>
        </w:rPr>
        <w:t>Develop technology-supported educational initiatives to facilitate global connection</w:t>
      </w:r>
    </w:p>
    <w:p w14:paraId="74D17EC6" w14:textId="77777777" w:rsidR="007612B2" w:rsidRPr="002D3964" w:rsidRDefault="007612B2" w:rsidP="005D5271">
      <w:pPr>
        <w:rPr>
          <w:rFonts w:ascii="Times New Roman" w:hAnsi="Times New Roman" w:cs="Times New Roman"/>
        </w:rPr>
      </w:pPr>
    </w:p>
    <w:p w14:paraId="75953F3F" w14:textId="77777777" w:rsidR="005D5271" w:rsidRDefault="005D5271" w:rsidP="005D5271">
      <w:pPr>
        <w:rPr>
          <w:rFonts w:ascii="Times New Roman" w:hAnsi="Times New Roman" w:cs="Times New Roman"/>
        </w:rPr>
      </w:pPr>
      <w:r w:rsidRPr="002D3964">
        <w:rPr>
          <w:rFonts w:ascii="Times New Roman" w:hAnsi="Times New Roman" w:cs="Times New Roman"/>
        </w:rPr>
        <w:t>*EDLD 610 Cross-cultural Teaching and Leadership 3</w:t>
      </w:r>
    </w:p>
    <w:p w14:paraId="2DC8D501" w14:textId="77777777" w:rsidR="00AF4659" w:rsidRDefault="00AF4659" w:rsidP="005D5271">
      <w:pPr>
        <w:rPr>
          <w:rFonts w:ascii="Times New Roman" w:hAnsi="Times New Roman" w:cs="Times New Roman"/>
        </w:rPr>
      </w:pPr>
    </w:p>
    <w:p w14:paraId="0CA0609B" w14:textId="1398E6ED" w:rsidR="00AF4659" w:rsidRDefault="00B861DA" w:rsidP="005D5271">
      <w:pPr>
        <w:rPr>
          <w:rFonts w:ascii="Times New Roman" w:hAnsi="Times New Roman" w:cs="Times New Roman"/>
        </w:rPr>
      </w:pPr>
      <w:r>
        <w:rPr>
          <w:rFonts w:ascii="Times New Roman" w:hAnsi="Times New Roman" w:cs="Times New Roman"/>
        </w:rPr>
        <w:t xml:space="preserve">This course </w:t>
      </w:r>
      <w:r w:rsidR="0002684D">
        <w:rPr>
          <w:rFonts w:ascii="Times New Roman" w:hAnsi="Times New Roman" w:cs="Times New Roman"/>
        </w:rPr>
        <w:t xml:space="preserve">examines issues arising from teaching and leading educational </w:t>
      </w:r>
      <w:r w:rsidR="004A01C5">
        <w:rPr>
          <w:rFonts w:ascii="Times New Roman" w:hAnsi="Times New Roman" w:cs="Times New Roman"/>
        </w:rPr>
        <w:t xml:space="preserve">institutions in culturally diverse settings, in which students and parents come from a diversity of </w:t>
      </w:r>
      <w:r w:rsidR="004A01C5">
        <w:rPr>
          <w:rFonts w:ascii="Times New Roman" w:hAnsi="Times New Roman" w:cs="Times New Roman"/>
        </w:rPr>
        <w:lastRenderedPageBreak/>
        <w:t xml:space="preserve">cultural backgrounds. Such settings could include schools enrolling a diverse population of migrant students or located in a community where the dominant culture is different from that of the teacher or leader, such as international schools. Due to the cultural differences, students and parents may have different perspectives, expectations, learning styles, and behaviors. This course will study the challenges presented by cultural differences and explore ways to effectively address them. </w:t>
      </w:r>
    </w:p>
    <w:p w14:paraId="6BDFCE9A" w14:textId="77777777" w:rsidR="004A01C5" w:rsidRDefault="004A01C5" w:rsidP="005D5271">
      <w:pPr>
        <w:rPr>
          <w:rFonts w:ascii="Times New Roman" w:hAnsi="Times New Roman" w:cs="Times New Roman"/>
        </w:rPr>
      </w:pPr>
    </w:p>
    <w:p w14:paraId="0405CA7F" w14:textId="4D7FFFB6" w:rsidR="004A01C5" w:rsidRDefault="004A01C5" w:rsidP="005D5271">
      <w:pPr>
        <w:rPr>
          <w:rFonts w:ascii="Times New Roman" w:hAnsi="Times New Roman" w:cs="Times New Roman"/>
          <w:u w:val="single"/>
        </w:rPr>
      </w:pPr>
      <w:r>
        <w:rPr>
          <w:rFonts w:ascii="Times New Roman" w:hAnsi="Times New Roman" w:cs="Times New Roman"/>
          <w:u w:val="single"/>
        </w:rPr>
        <w:t>Objectives</w:t>
      </w:r>
    </w:p>
    <w:p w14:paraId="6D360C3A" w14:textId="6440A804" w:rsidR="004A01C5" w:rsidRDefault="00DD41FC" w:rsidP="004A01C5">
      <w:pPr>
        <w:rPr>
          <w:rFonts w:ascii="Times New Roman" w:hAnsi="Times New Roman" w:cs="Times New Roman"/>
        </w:rPr>
      </w:pPr>
      <w:r>
        <w:rPr>
          <w:rFonts w:ascii="Times New Roman" w:hAnsi="Times New Roman" w:cs="Times New Roman"/>
        </w:rPr>
        <w:t>At the conclusion of this course, students will be able to:</w:t>
      </w:r>
    </w:p>
    <w:p w14:paraId="2FC6448D" w14:textId="6CAF14C6" w:rsidR="00DD41FC" w:rsidRDefault="00FB3EA5" w:rsidP="00DD41FC">
      <w:pPr>
        <w:pStyle w:val="a4"/>
        <w:numPr>
          <w:ilvl w:val="0"/>
          <w:numId w:val="9"/>
        </w:numPr>
        <w:rPr>
          <w:rFonts w:ascii="Times New Roman" w:hAnsi="Times New Roman" w:cs="Times New Roman"/>
        </w:rPr>
      </w:pPr>
      <w:r>
        <w:rPr>
          <w:rFonts w:ascii="Times New Roman" w:hAnsi="Times New Roman" w:cs="Times New Roman"/>
        </w:rPr>
        <w:t>Understand different ways culture may affect teaching and school organization</w:t>
      </w:r>
    </w:p>
    <w:p w14:paraId="7FAEB6FD" w14:textId="34E03F52" w:rsidR="00FB3EA5" w:rsidRDefault="00FB3EA5" w:rsidP="00DD41FC">
      <w:pPr>
        <w:pStyle w:val="a4"/>
        <w:numPr>
          <w:ilvl w:val="0"/>
          <w:numId w:val="9"/>
        </w:numPr>
        <w:rPr>
          <w:rFonts w:ascii="Times New Roman" w:hAnsi="Times New Roman" w:cs="Times New Roman"/>
        </w:rPr>
      </w:pPr>
      <w:r>
        <w:rPr>
          <w:rFonts w:ascii="Times New Roman" w:hAnsi="Times New Roman" w:cs="Times New Roman"/>
        </w:rPr>
        <w:t>Understand different perspectives on educational process and outcomes</w:t>
      </w:r>
    </w:p>
    <w:p w14:paraId="6012309F" w14:textId="3F529F96" w:rsidR="00FB3EA5" w:rsidRDefault="00FB3EA5" w:rsidP="00DD41FC">
      <w:pPr>
        <w:pStyle w:val="a4"/>
        <w:numPr>
          <w:ilvl w:val="0"/>
          <w:numId w:val="9"/>
        </w:numPr>
        <w:rPr>
          <w:rFonts w:ascii="Times New Roman" w:hAnsi="Times New Roman" w:cs="Times New Roman"/>
        </w:rPr>
      </w:pPr>
      <w:r>
        <w:rPr>
          <w:rFonts w:ascii="Times New Roman" w:hAnsi="Times New Roman" w:cs="Times New Roman"/>
        </w:rPr>
        <w:t>Develop culturally sensitive approaches and strategies to work with students and parents from different cultures</w:t>
      </w:r>
    </w:p>
    <w:p w14:paraId="19E9F46C" w14:textId="0E30037A" w:rsidR="00FB3EA5" w:rsidRDefault="00FB3EA5" w:rsidP="00DD41FC">
      <w:pPr>
        <w:pStyle w:val="a4"/>
        <w:numPr>
          <w:ilvl w:val="0"/>
          <w:numId w:val="9"/>
        </w:numPr>
        <w:rPr>
          <w:rFonts w:ascii="Times New Roman" w:hAnsi="Times New Roman" w:cs="Times New Roman"/>
        </w:rPr>
      </w:pPr>
      <w:r>
        <w:rPr>
          <w:rFonts w:ascii="Times New Roman" w:hAnsi="Times New Roman" w:cs="Times New Roman"/>
        </w:rPr>
        <w:t>Create culturally responsible organizational and classroom structures and activities to support the learning of students from diverse backgrounds</w:t>
      </w:r>
    </w:p>
    <w:p w14:paraId="5FC11ADA" w14:textId="613ED1CA" w:rsidR="00FB3EA5" w:rsidRDefault="00FB3EA5" w:rsidP="00DD41FC">
      <w:pPr>
        <w:pStyle w:val="a4"/>
        <w:numPr>
          <w:ilvl w:val="0"/>
          <w:numId w:val="9"/>
        </w:numPr>
        <w:rPr>
          <w:rFonts w:ascii="Times New Roman" w:hAnsi="Times New Roman" w:cs="Times New Roman"/>
        </w:rPr>
      </w:pPr>
      <w:r>
        <w:rPr>
          <w:rFonts w:ascii="Times New Roman" w:hAnsi="Times New Roman" w:cs="Times New Roman"/>
        </w:rPr>
        <w:t>Appreciate the value of cultural diversity</w:t>
      </w:r>
    </w:p>
    <w:p w14:paraId="63021079" w14:textId="77777777" w:rsidR="00FB3EA5" w:rsidRPr="00FB3EA5" w:rsidRDefault="00FB3EA5" w:rsidP="00FB3EA5">
      <w:pPr>
        <w:ind w:left="360"/>
        <w:rPr>
          <w:rFonts w:ascii="Times New Roman" w:hAnsi="Times New Roman" w:cs="Times New Roman"/>
        </w:rPr>
      </w:pPr>
    </w:p>
    <w:p w14:paraId="34516C07" w14:textId="77777777" w:rsidR="007612B2" w:rsidRPr="002D3964" w:rsidRDefault="007612B2" w:rsidP="005D5271">
      <w:pPr>
        <w:rPr>
          <w:rFonts w:ascii="Times New Roman" w:hAnsi="Times New Roman" w:cs="Times New Roman"/>
        </w:rPr>
      </w:pPr>
    </w:p>
    <w:p w14:paraId="79A84819" w14:textId="77777777" w:rsidR="005D5271" w:rsidRDefault="005D5271" w:rsidP="005D5271">
      <w:pPr>
        <w:rPr>
          <w:rFonts w:ascii="Times New Roman" w:hAnsi="Times New Roman" w:cs="Times New Roman"/>
        </w:rPr>
      </w:pPr>
      <w:r w:rsidRPr="002D3964">
        <w:rPr>
          <w:rFonts w:ascii="Times New Roman" w:hAnsi="Times New Roman" w:cs="Times New Roman"/>
        </w:rPr>
        <w:t>*EDLD 610 Cultivating Global Competency and Global Entrepreneurship 2</w:t>
      </w:r>
    </w:p>
    <w:p w14:paraId="32AA126C" w14:textId="77777777" w:rsidR="007612B2" w:rsidRDefault="007612B2" w:rsidP="005D5271">
      <w:pPr>
        <w:rPr>
          <w:rFonts w:ascii="Times New Roman" w:hAnsi="Times New Roman" w:cs="Times New Roman"/>
        </w:rPr>
      </w:pPr>
    </w:p>
    <w:p w14:paraId="1802BB87" w14:textId="3E743515" w:rsidR="00FB3EA5" w:rsidRDefault="00FB3EA5" w:rsidP="005D5271">
      <w:pPr>
        <w:rPr>
          <w:rFonts w:ascii="Times New Roman" w:hAnsi="Times New Roman" w:cs="Times New Roman"/>
        </w:rPr>
      </w:pPr>
      <w:r>
        <w:rPr>
          <w:rFonts w:ascii="Times New Roman" w:hAnsi="Times New Roman" w:cs="Times New Roman"/>
        </w:rPr>
        <w:t xml:space="preserve">This course </w:t>
      </w:r>
      <w:r w:rsidR="004E51A7">
        <w:rPr>
          <w:rFonts w:ascii="Times New Roman" w:hAnsi="Times New Roman" w:cs="Times New Roman"/>
        </w:rPr>
        <w:t xml:space="preserve">explores the essential skills, knowledge, attitude, and perspectives required to live successfully in the age of globalization: global competency and global entrepreneurship. It will examine the definition and ingredients of global competency and global entrepreneurship and study ways to cultivate them. The course will guide students to develop curriculum and learning activities to develop global competency and global entrepreneurship. It will also </w:t>
      </w:r>
      <w:r w:rsidR="00DA302F">
        <w:rPr>
          <w:rFonts w:ascii="Times New Roman" w:hAnsi="Times New Roman" w:cs="Times New Roman"/>
        </w:rPr>
        <w:t>include discussions and reviews of assessment of these two concepts.</w:t>
      </w:r>
    </w:p>
    <w:p w14:paraId="2EAD03B6" w14:textId="77777777" w:rsidR="00DA302F" w:rsidRDefault="00DA302F" w:rsidP="005D5271">
      <w:pPr>
        <w:rPr>
          <w:rFonts w:ascii="Times New Roman" w:hAnsi="Times New Roman" w:cs="Times New Roman"/>
        </w:rPr>
      </w:pPr>
    </w:p>
    <w:p w14:paraId="0B2549EA" w14:textId="4EDCE151" w:rsidR="00DA302F" w:rsidRDefault="00DA302F" w:rsidP="005D5271">
      <w:pPr>
        <w:rPr>
          <w:rFonts w:ascii="Times New Roman" w:hAnsi="Times New Roman" w:cs="Times New Roman"/>
          <w:u w:val="single"/>
        </w:rPr>
      </w:pPr>
      <w:r>
        <w:rPr>
          <w:rFonts w:ascii="Times New Roman" w:hAnsi="Times New Roman" w:cs="Times New Roman"/>
          <w:u w:val="single"/>
        </w:rPr>
        <w:t>Objectives</w:t>
      </w:r>
    </w:p>
    <w:p w14:paraId="30913CF9" w14:textId="04D8392A" w:rsidR="00DA302F" w:rsidRDefault="00DA302F" w:rsidP="005D5271">
      <w:pPr>
        <w:rPr>
          <w:rFonts w:ascii="Times New Roman" w:hAnsi="Times New Roman" w:cs="Times New Roman"/>
        </w:rPr>
      </w:pPr>
      <w:r>
        <w:rPr>
          <w:rFonts w:ascii="Times New Roman" w:hAnsi="Times New Roman" w:cs="Times New Roman"/>
        </w:rPr>
        <w:t>At the conclusion of the course, students will be able to:</w:t>
      </w:r>
    </w:p>
    <w:p w14:paraId="0ABCB77F" w14:textId="323D768D" w:rsidR="00DA302F" w:rsidRDefault="00236BEC" w:rsidP="00DA302F">
      <w:pPr>
        <w:pStyle w:val="a4"/>
        <w:numPr>
          <w:ilvl w:val="0"/>
          <w:numId w:val="10"/>
        </w:numPr>
        <w:rPr>
          <w:rFonts w:ascii="Times New Roman" w:hAnsi="Times New Roman" w:cs="Times New Roman"/>
        </w:rPr>
      </w:pPr>
      <w:r>
        <w:rPr>
          <w:rFonts w:ascii="Times New Roman" w:hAnsi="Times New Roman" w:cs="Times New Roman"/>
        </w:rPr>
        <w:t>Understand the different definitions of global competency and global entrepreneurship</w:t>
      </w:r>
    </w:p>
    <w:p w14:paraId="7AF9DCBB" w14:textId="37AB0F28" w:rsidR="00236BEC" w:rsidRDefault="00236BEC" w:rsidP="00DA302F">
      <w:pPr>
        <w:pStyle w:val="a4"/>
        <w:numPr>
          <w:ilvl w:val="0"/>
          <w:numId w:val="10"/>
        </w:numPr>
        <w:rPr>
          <w:rFonts w:ascii="Times New Roman" w:hAnsi="Times New Roman" w:cs="Times New Roman"/>
        </w:rPr>
      </w:pPr>
      <w:r>
        <w:rPr>
          <w:rFonts w:ascii="Times New Roman" w:hAnsi="Times New Roman" w:cs="Times New Roman"/>
        </w:rPr>
        <w:t>Understand the importance of global competency and global entrepreneurship as an educational goal</w:t>
      </w:r>
    </w:p>
    <w:p w14:paraId="5E95E625" w14:textId="69B397BB" w:rsidR="00236BEC" w:rsidRDefault="00236BEC" w:rsidP="00DA302F">
      <w:pPr>
        <w:pStyle w:val="a4"/>
        <w:numPr>
          <w:ilvl w:val="0"/>
          <w:numId w:val="10"/>
        </w:numPr>
        <w:rPr>
          <w:rFonts w:ascii="Times New Roman" w:hAnsi="Times New Roman" w:cs="Times New Roman"/>
        </w:rPr>
      </w:pPr>
      <w:r>
        <w:rPr>
          <w:rFonts w:ascii="Times New Roman" w:hAnsi="Times New Roman" w:cs="Times New Roman"/>
        </w:rPr>
        <w:t>Develop curriculum materials and educational activities to develop global competency and global entrepreneurship</w:t>
      </w:r>
    </w:p>
    <w:p w14:paraId="387132B8" w14:textId="497FD9BF" w:rsidR="00236BEC" w:rsidRDefault="00236BEC" w:rsidP="00DA302F">
      <w:pPr>
        <w:pStyle w:val="a4"/>
        <w:numPr>
          <w:ilvl w:val="0"/>
          <w:numId w:val="10"/>
        </w:numPr>
        <w:rPr>
          <w:rFonts w:ascii="Times New Roman" w:hAnsi="Times New Roman" w:cs="Times New Roman"/>
        </w:rPr>
      </w:pPr>
      <w:r>
        <w:rPr>
          <w:rFonts w:ascii="Times New Roman" w:hAnsi="Times New Roman" w:cs="Times New Roman"/>
        </w:rPr>
        <w:t>Apply appropriate assessment tools to assess global competency and global entrepreneurship</w:t>
      </w:r>
    </w:p>
    <w:p w14:paraId="29D0C770" w14:textId="77777777" w:rsidR="00236BEC" w:rsidRPr="00DA302F" w:rsidRDefault="00236BEC" w:rsidP="00236BEC">
      <w:pPr>
        <w:pStyle w:val="a4"/>
        <w:rPr>
          <w:rFonts w:ascii="Times New Roman" w:hAnsi="Times New Roman" w:cs="Times New Roman"/>
        </w:rPr>
      </w:pPr>
    </w:p>
    <w:p w14:paraId="47E2DCCB" w14:textId="77777777" w:rsidR="005D5271" w:rsidRPr="002D3964" w:rsidRDefault="005D5271" w:rsidP="005D5271">
      <w:pPr>
        <w:rPr>
          <w:rFonts w:ascii="Times New Roman" w:hAnsi="Times New Roman" w:cs="Times New Roman"/>
        </w:rPr>
      </w:pPr>
    </w:p>
    <w:p w14:paraId="653D3F5F" w14:textId="77777777" w:rsidR="005D5271" w:rsidRDefault="005D5271" w:rsidP="005D5271">
      <w:pPr>
        <w:rPr>
          <w:rFonts w:ascii="Times New Roman" w:hAnsi="Times New Roman" w:cs="Times New Roman"/>
        </w:rPr>
      </w:pPr>
      <w:r w:rsidRPr="002D3964">
        <w:rPr>
          <w:rFonts w:ascii="Times New Roman" w:hAnsi="Times New Roman" w:cs="Times New Roman"/>
        </w:rPr>
        <w:t>*EDLD 607: Global Education Field Study 8</w:t>
      </w:r>
    </w:p>
    <w:p w14:paraId="48D147DB" w14:textId="77777777" w:rsidR="00236BEC" w:rsidRDefault="00236BEC" w:rsidP="005D5271">
      <w:pPr>
        <w:rPr>
          <w:rFonts w:ascii="Times New Roman" w:hAnsi="Times New Roman" w:cs="Times New Roman"/>
        </w:rPr>
      </w:pPr>
    </w:p>
    <w:p w14:paraId="1FBE83BD" w14:textId="715C3DAA" w:rsidR="00236BEC" w:rsidRDefault="00236BEC" w:rsidP="005D5271">
      <w:pPr>
        <w:rPr>
          <w:rFonts w:ascii="Times New Roman" w:hAnsi="Times New Roman" w:cs="Times New Roman"/>
        </w:rPr>
      </w:pPr>
      <w:r>
        <w:rPr>
          <w:rFonts w:ascii="Times New Roman" w:hAnsi="Times New Roman" w:cs="Times New Roman"/>
        </w:rPr>
        <w:t>This course consists of two-weeks intensive field study of educational issues.</w:t>
      </w:r>
      <w:r w:rsidR="009F552C">
        <w:rPr>
          <w:rFonts w:ascii="Times New Roman" w:hAnsi="Times New Roman" w:cs="Times New Roman"/>
        </w:rPr>
        <w:t xml:space="preserve"> The students will be together on location in an education system to systematically and comprehensively examine its various aspects from a global perspective. Led by an experienced international education scholar, the cohort will visit and hold discussions </w:t>
      </w:r>
      <w:r w:rsidR="009F552C">
        <w:rPr>
          <w:rFonts w:ascii="Times New Roman" w:hAnsi="Times New Roman" w:cs="Times New Roman"/>
        </w:rPr>
        <w:lastRenderedPageBreak/>
        <w:t>with education policy makers, researchers, education leaders, teachers, students, and parents to fully understand the complex institution of education. They will also visit classrooms, observe instructions, and visit student homes and observe outside school activities. Students will use this opportunity to apply what they have learned from other courses to analyze educational issues from a comparative perspective and synthesize the various theories and concepts they have learned in context.</w:t>
      </w:r>
    </w:p>
    <w:p w14:paraId="008E6242" w14:textId="77777777" w:rsidR="009F552C" w:rsidRDefault="009F552C" w:rsidP="005D5271">
      <w:pPr>
        <w:rPr>
          <w:rFonts w:ascii="Times New Roman" w:hAnsi="Times New Roman" w:cs="Times New Roman"/>
        </w:rPr>
      </w:pPr>
    </w:p>
    <w:p w14:paraId="7AB68BBB" w14:textId="0A0C7879" w:rsidR="009F552C" w:rsidRPr="009F552C" w:rsidRDefault="009F552C" w:rsidP="005D5271">
      <w:pPr>
        <w:rPr>
          <w:rFonts w:ascii="Times New Roman" w:hAnsi="Times New Roman" w:cs="Times New Roman"/>
          <w:u w:val="single"/>
        </w:rPr>
      </w:pPr>
      <w:r>
        <w:rPr>
          <w:rFonts w:ascii="Times New Roman" w:hAnsi="Times New Roman" w:cs="Times New Roman"/>
          <w:u w:val="single"/>
        </w:rPr>
        <w:t>Objectives</w:t>
      </w:r>
    </w:p>
    <w:p w14:paraId="6AD0A1B4" w14:textId="2C2B2C26" w:rsidR="00236BEC" w:rsidRDefault="009F552C" w:rsidP="005D5271">
      <w:pPr>
        <w:rPr>
          <w:rFonts w:ascii="Times New Roman" w:hAnsi="Times New Roman" w:cs="Times New Roman"/>
        </w:rPr>
      </w:pPr>
      <w:r>
        <w:rPr>
          <w:rFonts w:ascii="Times New Roman" w:hAnsi="Times New Roman" w:cs="Times New Roman"/>
        </w:rPr>
        <w:t>At the conclusion of this course, students will be able to:</w:t>
      </w:r>
    </w:p>
    <w:p w14:paraId="6FC10A54" w14:textId="77777777" w:rsidR="00C47F5C" w:rsidRDefault="00355B75" w:rsidP="009F552C">
      <w:pPr>
        <w:pStyle w:val="a4"/>
        <w:numPr>
          <w:ilvl w:val="0"/>
          <w:numId w:val="11"/>
        </w:numPr>
        <w:rPr>
          <w:rFonts w:ascii="Times New Roman" w:hAnsi="Times New Roman" w:cs="Times New Roman"/>
        </w:rPr>
      </w:pPr>
      <w:r>
        <w:rPr>
          <w:rFonts w:ascii="Times New Roman" w:hAnsi="Times New Roman" w:cs="Times New Roman"/>
        </w:rPr>
        <w:t xml:space="preserve">Develop </w:t>
      </w:r>
      <w:r w:rsidR="00C47F5C">
        <w:rPr>
          <w:rFonts w:ascii="Times New Roman" w:hAnsi="Times New Roman" w:cs="Times New Roman"/>
        </w:rPr>
        <w:t>systematic perspective on education in context</w:t>
      </w:r>
    </w:p>
    <w:p w14:paraId="78FB38F7" w14:textId="77777777" w:rsidR="00C47F5C" w:rsidRDefault="00C47F5C" w:rsidP="009F552C">
      <w:pPr>
        <w:pStyle w:val="a4"/>
        <w:numPr>
          <w:ilvl w:val="0"/>
          <w:numId w:val="11"/>
        </w:numPr>
        <w:rPr>
          <w:rFonts w:ascii="Times New Roman" w:hAnsi="Times New Roman" w:cs="Times New Roman"/>
        </w:rPr>
      </w:pPr>
      <w:r>
        <w:rPr>
          <w:rFonts w:ascii="Times New Roman" w:hAnsi="Times New Roman" w:cs="Times New Roman"/>
        </w:rPr>
        <w:t>Understand the intricate relationships among the various stake-holders in education</w:t>
      </w:r>
    </w:p>
    <w:p w14:paraId="0B8FF9DB" w14:textId="77777777" w:rsidR="00C47F5C" w:rsidRDefault="00C47F5C" w:rsidP="009F552C">
      <w:pPr>
        <w:pStyle w:val="a4"/>
        <w:numPr>
          <w:ilvl w:val="0"/>
          <w:numId w:val="11"/>
        </w:numPr>
        <w:rPr>
          <w:rFonts w:ascii="Times New Roman" w:hAnsi="Times New Roman" w:cs="Times New Roman"/>
        </w:rPr>
      </w:pPr>
      <w:r>
        <w:rPr>
          <w:rFonts w:ascii="Times New Roman" w:hAnsi="Times New Roman" w:cs="Times New Roman"/>
        </w:rPr>
        <w:t>Understand the role of politics, policy, economics, culture, and other societal factors in education</w:t>
      </w:r>
    </w:p>
    <w:p w14:paraId="081F5154" w14:textId="77777777" w:rsidR="000F2393" w:rsidRDefault="000F2393" w:rsidP="009F552C">
      <w:pPr>
        <w:pStyle w:val="a4"/>
        <w:numPr>
          <w:ilvl w:val="0"/>
          <w:numId w:val="11"/>
        </w:numPr>
        <w:rPr>
          <w:rFonts w:ascii="Times New Roman" w:hAnsi="Times New Roman" w:cs="Times New Roman"/>
        </w:rPr>
      </w:pPr>
      <w:r>
        <w:rPr>
          <w:rFonts w:ascii="Times New Roman" w:hAnsi="Times New Roman" w:cs="Times New Roman"/>
        </w:rPr>
        <w:t>Develop an in-depth understanding of one educational system from a global perspective</w:t>
      </w:r>
    </w:p>
    <w:p w14:paraId="180A76C6" w14:textId="7CC510F7" w:rsidR="00C47F5C" w:rsidRPr="000F2393" w:rsidRDefault="000F2393" w:rsidP="005D5271">
      <w:pPr>
        <w:pStyle w:val="a4"/>
        <w:numPr>
          <w:ilvl w:val="0"/>
          <w:numId w:val="11"/>
        </w:numPr>
        <w:rPr>
          <w:rFonts w:ascii="Times New Roman" w:hAnsi="Times New Roman" w:cs="Times New Roman"/>
        </w:rPr>
      </w:pPr>
      <w:r>
        <w:rPr>
          <w:rFonts w:ascii="Times New Roman" w:hAnsi="Times New Roman" w:cs="Times New Roman"/>
        </w:rPr>
        <w:t>Develop a systems approach to analyze educational issues</w:t>
      </w:r>
    </w:p>
    <w:p w14:paraId="687F1E7A" w14:textId="77777777" w:rsidR="00C47F5C" w:rsidRDefault="00C47F5C" w:rsidP="005D5271">
      <w:pPr>
        <w:rPr>
          <w:rFonts w:ascii="Times New Roman" w:hAnsi="Times New Roman" w:cs="Times New Roman"/>
        </w:rPr>
      </w:pPr>
    </w:p>
    <w:p w14:paraId="79B5015D" w14:textId="77777777" w:rsidR="005D5271" w:rsidRDefault="005D5271" w:rsidP="005D5271">
      <w:pPr>
        <w:rPr>
          <w:rFonts w:ascii="Times New Roman" w:hAnsi="Times New Roman" w:cs="Times New Roman"/>
        </w:rPr>
      </w:pPr>
      <w:r w:rsidRPr="002D3964">
        <w:rPr>
          <w:rFonts w:ascii="Times New Roman" w:hAnsi="Times New Roman" w:cs="Times New Roman"/>
        </w:rPr>
        <w:t>*EDLD 607 &amp; 609 Executive Leadership Institute (Capstone): 8</w:t>
      </w:r>
    </w:p>
    <w:p w14:paraId="2F28C77F" w14:textId="1ADEA913" w:rsidR="000F2393" w:rsidRDefault="0052224E" w:rsidP="005D5271">
      <w:pPr>
        <w:rPr>
          <w:rFonts w:ascii="Times New Roman" w:hAnsi="Times New Roman" w:cs="Times New Roman"/>
        </w:rPr>
      </w:pPr>
      <w:r>
        <w:rPr>
          <w:rFonts w:ascii="Times New Roman" w:hAnsi="Times New Roman" w:cs="Times New Roman"/>
        </w:rPr>
        <w:t>This course provides the opportunities for students to develop their final produ</w:t>
      </w:r>
      <w:r w:rsidR="001D5F1A">
        <w:rPr>
          <w:rFonts w:ascii="Times New Roman" w:hAnsi="Times New Roman" w:cs="Times New Roman"/>
        </w:rPr>
        <w:t>ct for the degree. Advised by a scholar of their choice, students work on a selected topic and produce a significant, authentic, and tangible product. The product can be a research paper or book, a video presentation, a plan for school improvement, or a curriculum for developing</w:t>
      </w:r>
      <w:r w:rsidR="0040362A">
        <w:rPr>
          <w:rFonts w:ascii="Times New Roman" w:hAnsi="Times New Roman" w:cs="Times New Roman"/>
        </w:rPr>
        <w:t xml:space="preserve"> global competency. The student will be required to make an oral presentation in addition to the product. This course will be conducted in small groups and devoted to support the students in completing their final product.</w:t>
      </w:r>
    </w:p>
    <w:p w14:paraId="41D6BB90" w14:textId="77777777" w:rsidR="0040362A" w:rsidRDefault="0040362A" w:rsidP="005D5271">
      <w:pPr>
        <w:rPr>
          <w:rFonts w:ascii="Times New Roman" w:hAnsi="Times New Roman" w:cs="Times New Roman"/>
        </w:rPr>
      </w:pPr>
    </w:p>
    <w:p w14:paraId="4F996979" w14:textId="266DB1E1" w:rsidR="0040362A" w:rsidRDefault="0040362A" w:rsidP="005D5271">
      <w:pPr>
        <w:rPr>
          <w:rFonts w:ascii="Times New Roman" w:hAnsi="Times New Roman" w:cs="Times New Roman"/>
          <w:u w:val="single"/>
        </w:rPr>
      </w:pPr>
      <w:r>
        <w:rPr>
          <w:rFonts w:ascii="Times New Roman" w:hAnsi="Times New Roman" w:cs="Times New Roman"/>
          <w:u w:val="single"/>
        </w:rPr>
        <w:t>Objectives</w:t>
      </w:r>
    </w:p>
    <w:p w14:paraId="4B7018A1" w14:textId="3699ACC2" w:rsidR="0040362A" w:rsidRDefault="0040362A" w:rsidP="005D5271">
      <w:pPr>
        <w:rPr>
          <w:rFonts w:ascii="Times New Roman" w:hAnsi="Times New Roman" w:cs="Times New Roman"/>
        </w:rPr>
      </w:pPr>
      <w:r>
        <w:rPr>
          <w:rFonts w:ascii="Times New Roman" w:hAnsi="Times New Roman" w:cs="Times New Roman"/>
        </w:rPr>
        <w:t>At the conclusion of this course, the students will be able to:</w:t>
      </w:r>
    </w:p>
    <w:p w14:paraId="40953186" w14:textId="5C6C19E8" w:rsidR="0040362A" w:rsidRDefault="0040362A" w:rsidP="0040362A">
      <w:pPr>
        <w:pStyle w:val="a4"/>
        <w:numPr>
          <w:ilvl w:val="0"/>
          <w:numId w:val="12"/>
        </w:numPr>
        <w:rPr>
          <w:rFonts w:ascii="Times New Roman" w:hAnsi="Times New Roman" w:cs="Times New Roman"/>
        </w:rPr>
      </w:pPr>
      <w:r>
        <w:rPr>
          <w:rFonts w:ascii="Times New Roman" w:hAnsi="Times New Roman" w:cs="Times New Roman"/>
        </w:rPr>
        <w:t>Complete a product of significance on a topic approved by the instructor</w:t>
      </w:r>
    </w:p>
    <w:p w14:paraId="5E36190E" w14:textId="3A2AC1BB" w:rsidR="0040362A" w:rsidRPr="0040362A" w:rsidRDefault="0040362A" w:rsidP="0040362A">
      <w:pPr>
        <w:pStyle w:val="a4"/>
        <w:numPr>
          <w:ilvl w:val="0"/>
          <w:numId w:val="12"/>
        </w:numPr>
        <w:rPr>
          <w:rFonts w:ascii="Times New Roman" w:hAnsi="Times New Roman" w:cs="Times New Roman"/>
        </w:rPr>
      </w:pPr>
      <w:r>
        <w:rPr>
          <w:rFonts w:ascii="Times New Roman" w:hAnsi="Times New Roman" w:cs="Times New Roman"/>
        </w:rPr>
        <w:t>Make an oral presentation of their topic in public</w:t>
      </w:r>
    </w:p>
    <w:p w14:paraId="585D3EFD" w14:textId="77777777" w:rsidR="008E1721" w:rsidRPr="002D3964" w:rsidRDefault="008E1721" w:rsidP="003D1CBF">
      <w:pPr>
        <w:rPr>
          <w:rFonts w:ascii="Times New Roman" w:hAnsi="Times New Roman" w:cs="Times New Roman"/>
          <w:b/>
        </w:rPr>
      </w:pPr>
    </w:p>
    <w:tbl>
      <w:tblPr>
        <w:tblW w:w="5000" w:type="pct"/>
        <w:jc w:val="center"/>
        <w:tblCellSpacing w:w="100" w:type="dxa"/>
        <w:tblCellMar>
          <w:left w:w="0" w:type="dxa"/>
          <w:right w:w="0" w:type="dxa"/>
        </w:tblCellMar>
        <w:tblLook w:val="04A0" w:firstRow="1" w:lastRow="0" w:firstColumn="1" w:lastColumn="0" w:noHBand="0" w:noVBand="1"/>
      </w:tblPr>
      <w:tblGrid>
        <w:gridCol w:w="9040"/>
      </w:tblGrid>
      <w:tr w:rsidR="00887DC8" w:rsidRPr="002D3964" w14:paraId="5BC7B653" w14:textId="77777777" w:rsidTr="00887DC8">
        <w:trPr>
          <w:tblCellSpacing w:w="100" w:type="dxa"/>
          <w:jc w:val="center"/>
        </w:trPr>
        <w:tc>
          <w:tcPr>
            <w:tcW w:w="0" w:type="auto"/>
            <w:vAlign w:val="center"/>
            <w:hideMark/>
          </w:tcPr>
          <w:p w14:paraId="29772B5F" w14:textId="77777777" w:rsidR="00887DC8" w:rsidRPr="002D3964" w:rsidRDefault="00887DC8" w:rsidP="00887DC8">
            <w:pPr>
              <w:spacing w:line="210" w:lineRule="atLeast"/>
              <w:rPr>
                <w:rFonts w:ascii="Times New Roman" w:eastAsia="Times New Roman" w:hAnsi="Times New Roman" w:cs="Times New Roman"/>
              </w:rPr>
            </w:pPr>
            <w:r w:rsidRPr="002D3964">
              <w:rPr>
                <w:rFonts w:ascii="Times New Roman" w:eastAsia="Times New Roman" w:hAnsi="Times New Roman" w:cs="Times New Roman"/>
                <w:b/>
                <w:bCs/>
              </w:rPr>
              <w:t>Program Prerequisites</w:t>
            </w:r>
            <w:r w:rsidRPr="002D3964">
              <w:rPr>
                <w:rFonts w:ascii="Times New Roman" w:eastAsia="Times New Roman" w:hAnsi="Times New Roman" w:cs="Times New Roman"/>
              </w:rPr>
              <w:br/>
              <w:t>Applicants must have completed a bachelor's degree and have typically earned a 3.0 GPA on the most recent degree.</w:t>
            </w:r>
          </w:p>
        </w:tc>
      </w:tr>
      <w:tr w:rsidR="00887DC8" w:rsidRPr="002D3964" w14:paraId="003EC31F" w14:textId="77777777" w:rsidTr="00887DC8">
        <w:trPr>
          <w:tblCellSpacing w:w="100" w:type="dxa"/>
          <w:jc w:val="center"/>
        </w:trPr>
        <w:tc>
          <w:tcPr>
            <w:tcW w:w="0" w:type="auto"/>
            <w:vAlign w:val="center"/>
            <w:hideMark/>
          </w:tcPr>
          <w:p w14:paraId="17AA6DB0" w14:textId="77777777" w:rsidR="00887DC8" w:rsidRPr="002D3964" w:rsidRDefault="00887DC8" w:rsidP="00887DC8">
            <w:pPr>
              <w:spacing w:line="210" w:lineRule="atLeast"/>
              <w:rPr>
                <w:rFonts w:ascii="Times New Roman" w:eastAsia="Times New Roman" w:hAnsi="Times New Roman" w:cs="Times New Roman"/>
              </w:rPr>
            </w:pPr>
            <w:r w:rsidRPr="002D3964">
              <w:rPr>
                <w:rFonts w:ascii="Times New Roman" w:eastAsia="Times New Roman" w:hAnsi="Times New Roman" w:cs="Times New Roman"/>
                <w:b/>
                <w:bCs/>
              </w:rPr>
              <w:t>Application, Deadlines, and Admission</w:t>
            </w:r>
            <w:r w:rsidRPr="002D3964">
              <w:rPr>
                <w:rFonts w:ascii="Times New Roman" w:eastAsia="Times New Roman" w:hAnsi="Times New Roman" w:cs="Times New Roman"/>
              </w:rPr>
              <w:br/>
              <w:t xml:space="preserve">Students are admitted to the College of Education programs on a competitive basis. The degree has a restricted enrollment; therefore, not all students who meet the minimum requirements are admitted. Further details about each application item can be found under </w:t>
            </w:r>
            <w:hyperlink r:id="rId8" w:history="1">
              <w:r w:rsidRPr="002D3964">
                <w:rPr>
                  <w:rFonts w:ascii="Times New Roman" w:eastAsia="Times New Roman" w:hAnsi="Times New Roman" w:cs="Times New Roman"/>
                  <w:u w:val="single"/>
                </w:rPr>
                <w:t>Application Instructions</w:t>
              </w:r>
            </w:hyperlink>
            <w:r w:rsidRPr="002D3964">
              <w:rPr>
                <w:rFonts w:ascii="Times New Roman" w:eastAsia="Times New Roman" w:hAnsi="Times New Roman" w:cs="Times New Roman"/>
              </w:rPr>
              <w:t>.</w:t>
            </w:r>
            <w:r w:rsidRPr="002D3964">
              <w:rPr>
                <w:rFonts w:ascii="Times New Roman" w:eastAsia="Times New Roman" w:hAnsi="Times New Roman" w:cs="Times New Roman"/>
              </w:rPr>
              <w:br/>
            </w:r>
            <w:r w:rsidRPr="002D3964">
              <w:rPr>
                <w:rFonts w:ascii="Times New Roman" w:eastAsia="Times New Roman" w:hAnsi="Times New Roman" w:cs="Times New Roman"/>
              </w:rPr>
              <w:br/>
              <w:t xml:space="preserve">Applications are accepted at any time. Please have all required application materials submitted to both the department and to the Graduate School (UO Admissions) at least 4 weeks before the beginning of the term in which you are interested in beginning, (6 </w:t>
            </w:r>
            <w:r w:rsidRPr="002D3964">
              <w:rPr>
                <w:rFonts w:ascii="Times New Roman" w:eastAsia="Times New Roman" w:hAnsi="Times New Roman" w:cs="Times New Roman"/>
              </w:rPr>
              <w:lastRenderedPageBreak/>
              <w:t>weeks before fall term).</w:t>
            </w:r>
          </w:p>
        </w:tc>
      </w:tr>
    </w:tbl>
    <w:p w14:paraId="16A7410C" w14:textId="77777777" w:rsidR="00887DC8" w:rsidRPr="002D3964" w:rsidRDefault="00887DC8" w:rsidP="003D1CBF">
      <w:pPr>
        <w:rPr>
          <w:rFonts w:ascii="Times New Roman" w:hAnsi="Times New Roman" w:cs="Times New Roman"/>
        </w:rPr>
      </w:pPr>
    </w:p>
    <w:sectPr w:rsidR="00887DC8" w:rsidRPr="002D3964" w:rsidSect="006947C7">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 w:author="Kamata" w:date="2011-10-14T10:07:00Z" w:initials="K">
    <w:p w14:paraId="421904E1" w14:textId="74844DF5" w:rsidR="00D646EF" w:rsidRDefault="00D646EF">
      <w:pPr>
        <w:pStyle w:val="a7"/>
      </w:pPr>
      <w:r>
        <w:rPr>
          <w:rStyle w:val="a6"/>
        </w:rPr>
        <w:annotationRef/>
      </w:r>
      <w:r>
        <w:t>What about 5</w:t>
      </w:r>
      <w:r w:rsidRPr="002915DB">
        <w:rPr>
          <w:vertAlign w:val="superscript"/>
        </w:rPr>
        <w:t>th</w:t>
      </w:r>
      <w:r>
        <w:t xml:space="preserve"> term?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AE8"/>
    <w:multiLevelType w:val="hybridMultilevel"/>
    <w:tmpl w:val="FD426F9C"/>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25623"/>
    <w:multiLevelType w:val="hybridMultilevel"/>
    <w:tmpl w:val="9FFAE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91130"/>
    <w:multiLevelType w:val="hybridMultilevel"/>
    <w:tmpl w:val="26005088"/>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B76416"/>
    <w:multiLevelType w:val="hybridMultilevel"/>
    <w:tmpl w:val="FA96E3DC"/>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A3CF1"/>
    <w:multiLevelType w:val="hybridMultilevel"/>
    <w:tmpl w:val="50BEF504"/>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845904"/>
    <w:multiLevelType w:val="hybridMultilevel"/>
    <w:tmpl w:val="85243F44"/>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8106A2"/>
    <w:multiLevelType w:val="hybridMultilevel"/>
    <w:tmpl w:val="48AC3BAC"/>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234C46"/>
    <w:multiLevelType w:val="hybridMultilevel"/>
    <w:tmpl w:val="E0FE1E50"/>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463C3B"/>
    <w:multiLevelType w:val="hybridMultilevel"/>
    <w:tmpl w:val="A344FC10"/>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C93A3F"/>
    <w:multiLevelType w:val="hybridMultilevel"/>
    <w:tmpl w:val="7BBC67B4"/>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E76F4A"/>
    <w:multiLevelType w:val="hybridMultilevel"/>
    <w:tmpl w:val="E7AE7B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143965"/>
    <w:multiLevelType w:val="hybridMultilevel"/>
    <w:tmpl w:val="51349CA0"/>
    <w:lvl w:ilvl="0" w:tplc="37C87820">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8"/>
  </w:num>
  <w:num w:numId="4">
    <w:abstractNumId w:val="7"/>
  </w:num>
  <w:num w:numId="5">
    <w:abstractNumId w:val="1"/>
  </w:num>
  <w:num w:numId="6">
    <w:abstractNumId w:val="3"/>
  </w:num>
  <w:num w:numId="7">
    <w:abstractNumId w:val="9"/>
  </w:num>
  <w:num w:numId="8">
    <w:abstractNumId w:val="6"/>
  </w:num>
  <w:num w:numId="9">
    <w:abstractNumId w:val="4"/>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bordersDoNotSurroundHeader/>
  <w:bordersDoNotSurroundFooter/>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A3B"/>
    <w:rsid w:val="00016E67"/>
    <w:rsid w:val="0002684D"/>
    <w:rsid w:val="00033E7E"/>
    <w:rsid w:val="000548B9"/>
    <w:rsid w:val="000C467E"/>
    <w:rsid w:val="000E7054"/>
    <w:rsid w:val="000F2393"/>
    <w:rsid w:val="001219D5"/>
    <w:rsid w:val="001A69BD"/>
    <w:rsid w:val="001B6CA0"/>
    <w:rsid w:val="001D5F1A"/>
    <w:rsid w:val="001E6C6E"/>
    <w:rsid w:val="00212AE7"/>
    <w:rsid w:val="00227614"/>
    <w:rsid w:val="00236BEC"/>
    <w:rsid w:val="00245AAC"/>
    <w:rsid w:val="00290255"/>
    <w:rsid w:val="002915DB"/>
    <w:rsid w:val="002A1832"/>
    <w:rsid w:val="002D09DA"/>
    <w:rsid w:val="002D3964"/>
    <w:rsid w:val="00326D78"/>
    <w:rsid w:val="00327E08"/>
    <w:rsid w:val="00346E6B"/>
    <w:rsid w:val="00355B75"/>
    <w:rsid w:val="00355DBA"/>
    <w:rsid w:val="003B090D"/>
    <w:rsid w:val="003D1CBF"/>
    <w:rsid w:val="0040362A"/>
    <w:rsid w:val="00420E3C"/>
    <w:rsid w:val="00456621"/>
    <w:rsid w:val="00471FFF"/>
    <w:rsid w:val="004A01C5"/>
    <w:rsid w:val="004C148F"/>
    <w:rsid w:val="004E51A7"/>
    <w:rsid w:val="00501738"/>
    <w:rsid w:val="0052224E"/>
    <w:rsid w:val="00525141"/>
    <w:rsid w:val="00543F24"/>
    <w:rsid w:val="00550B7B"/>
    <w:rsid w:val="00565499"/>
    <w:rsid w:val="005D5271"/>
    <w:rsid w:val="00641C80"/>
    <w:rsid w:val="00661A3B"/>
    <w:rsid w:val="006947C7"/>
    <w:rsid w:val="00721D1E"/>
    <w:rsid w:val="00737576"/>
    <w:rsid w:val="00742B6B"/>
    <w:rsid w:val="00746441"/>
    <w:rsid w:val="007612B2"/>
    <w:rsid w:val="00767131"/>
    <w:rsid w:val="00790C92"/>
    <w:rsid w:val="007C3EF9"/>
    <w:rsid w:val="00856141"/>
    <w:rsid w:val="008669E1"/>
    <w:rsid w:val="00887DC8"/>
    <w:rsid w:val="008A59BB"/>
    <w:rsid w:val="008E1721"/>
    <w:rsid w:val="009A2179"/>
    <w:rsid w:val="009C2E5A"/>
    <w:rsid w:val="009E3A00"/>
    <w:rsid w:val="009F552C"/>
    <w:rsid w:val="00A06C54"/>
    <w:rsid w:val="00A21A7C"/>
    <w:rsid w:val="00A3670B"/>
    <w:rsid w:val="00AF4506"/>
    <w:rsid w:val="00AF4659"/>
    <w:rsid w:val="00B51FF7"/>
    <w:rsid w:val="00B861DA"/>
    <w:rsid w:val="00C300B9"/>
    <w:rsid w:val="00C41871"/>
    <w:rsid w:val="00C4762D"/>
    <w:rsid w:val="00C47F5C"/>
    <w:rsid w:val="00C55085"/>
    <w:rsid w:val="00CF41FB"/>
    <w:rsid w:val="00D0780F"/>
    <w:rsid w:val="00D646EF"/>
    <w:rsid w:val="00D77C3F"/>
    <w:rsid w:val="00DA302F"/>
    <w:rsid w:val="00DD41FC"/>
    <w:rsid w:val="00DD517E"/>
    <w:rsid w:val="00E121FD"/>
    <w:rsid w:val="00E34C81"/>
    <w:rsid w:val="00E66734"/>
    <w:rsid w:val="00EA3924"/>
    <w:rsid w:val="00F66F1C"/>
    <w:rsid w:val="00FB3EA5"/>
    <w:rsid w:val="00FD2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90B9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Char"/>
    <w:qFormat/>
    <w:rsid w:val="00AF4506"/>
    <w:pPr>
      <w:keepNext/>
      <w:outlineLvl w:val="3"/>
    </w:pPr>
    <w:rPr>
      <w:rFonts w:ascii="Arial" w:eastAsia="Times New Roman" w:hAnsi="Arial"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head2">
    <w:name w:val="subhead_2"/>
    <w:basedOn w:val="a0"/>
    <w:rsid w:val="00661A3B"/>
  </w:style>
  <w:style w:type="character" w:customStyle="1" w:styleId="apple-converted-space">
    <w:name w:val="apple-converted-space"/>
    <w:basedOn w:val="a0"/>
    <w:rsid w:val="00661A3B"/>
  </w:style>
  <w:style w:type="character" w:customStyle="1" w:styleId="subhead1">
    <w:name w:val="subhead_1"/>
    <w:basedOn w:val="a0"/>
    <w:rsid w:val="00661A3B"/>
  </w:style>
  <w:style w:type="character" w:customStyle="1" w:styleId="subhead3">
    <w:name w:val="subhead_3"/>
    <w:basedOn w:val="a0"/>
    <w:rsid w:val="00661A3B"/>
  </w:style>
  <w:style w:type="character" w:styleId="a3">
    <w:name w:val="Hyperlink"/>
    <w:basedOn w:val="a0"/>
    <w:uiPriority w:val="99"/>
    <w:semiHidden/>
    <w:unhideWhenUsed/>
    <w:rsid w:val="00661A3B"/>
    <w:rPr>
      <w:color w:val="0000FF"/>
      <w:u w:val="single"/>
    </w:rPr>
  </w:style>
  <w:style w:type="paragraph" w:styleId="a4">
    <w:name w:val="List Paragraph"/>
    <w:basedOn w:val="a"/>
    <w:uiPriority w:val="34"/>
    <w:qFormat/>
    <w:rsid w:val="00346E6B"/>
    <w:pPr>
      <w:ind w:left="720"/>
      <w:contextualSpacing/>
    </w:pPr>
  </w:style>
  <w:style w:type="character" w:customStyle="1" w:styleId="4Char">
    <w:name w:val="제목 4 Char"/>
    <w:basedOn w:val="a0"/>
    <w:link w:val="4"/>
    <w:rsid w:val="00AF4506"/>
    <w:rPr>
      <w:rFonts w:ascii="Arial" w:eastAsia="Times New Roman" w:hAnsi="Arial" w:cs="Times New Roman"/>
      <w:b/>
      <w:bCs/>
    </w:rPr>
  </w:style>
  <w:style w:type="table" w:styleId="a5">
    <w:name w:val="Table Grid"/>
    <w:basedOn w:val="a1"/>
    <w:uiPriority w:val="59"/>
    <w:rsid w:val="00290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326D78"/>
    <w:rPr>
      <w:sz w:val="16"/>
      <w:szCs w:val="16"/>
    </w:rPr>
  </w:style>
  <w:style w:type="paragraph" w:styleId="a7">
    <w:name w:val="annotation text"/>
    <w:basedOn w:val="a"/>
    <w:link w:val="Char"/>
    <w:uiPriority w:val="99"/>
    <w:semiHidden/>
    <w:unhideWhenUsed/>
    <w:rsid w:val="00326D78"/>
    <w:rPr>
      <w:sz w:val="20"/>
      <w:szCs w:val="20"/>
    </w:rPr>
  </w:style>
  <w:style w:type="character" w:customStyle="1" w:styleId="Char">
    <w:name w:val="메모 텍스트 Char"/>
    <w:basedOn w:val="a0"/>
    <w:link w:val="a7"/>
    <w:uiPriority w:val="99"/>
    <w:semiHidden/>
    <w:rsid w:val="00326D78"/>
    <w:rPr>
      <w:sz w:val="20"/>
      <w:szCs w:val="20"/>
    </w:rPr>
  </w:style>
  <w:style w:type="paragraph" w:styleId="a8">
    <w:name w:val="annotation subject"/>
    <w:basedOn w:val="a7"/>
    <w:next w:val="a7"/>
    <w:link w:val="Char0"/>
    <w:uiPriority w:val="99"/>
    <w:semiHidden/>
    <w:unhideWhenUsed/>
    <w:rsid w:val="00326D78"/>
    <w:rPr>
      <w:b/>
      <w:bCs/>
    </w:rPr>
  </w:style>
  <w:style w:type="character" w:customStyle="1" w:styleId="Char0">
    <w:name w:val="메모 주제 Char"/>
    <w:basedOn w:val="Char"/>
    <w:link w:val="a8"/>
    <w:uiPriority w:val="99"/>
    <w:semiHidden/>
    <w:rsid w:val="00326D78"/>
    <w:rPr>
      <w:b/>
      <w:bCs/>
      <w:sz w:val="20"/>
      <w:szCs w:val="20"/>
    </w:rPr>
  </w:style>
  <w:style w:type="paragraph" w:styleId="a9">
    <w:name w:val="Balloon Text"/>
    <w:basedOn w:val="a"/>
    <w:link w:val="Char1"/>
    <w:uiPriority w:val="99"/>
    <w:semiHidden/>
    <w:unhideWhenUsed/>
    <w:rsid w:val="00326D78"/>
    <w:rPr>
      <w:rFonts w:ascii="Tahoma" w:hAnsi="Tahoma" w:cs="Tahoma"/>
      <w:sz w:val="16"/>
      <w:szCs w:val="16"/>
    </w:rPr>
  </w:style>
  <w:style w:type="character" w:customStyle="1" w:styleId="Char1">
    <w:name w:val="풍선 도움말 텍스트 Char"/>
    <w:basedOn w:val="a0"/>
    <w:link w:val="a9"/>
    <w:uiPriority w:val="99"/>
    <w:semiHidden/>
    <w:rsid w:val="00326D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Char"/>
    <w:qFormat/>
    <w:rsid w:val="00AF4506"/>
    <w:pPr>
      <w:keepNext/>
      <w:outlineLvl w:val="3"/>
    </w:pPr>
    <w:rPr>
      <w:rFonts w:ascii="Arial" w:eastAsia="Times New Roman" w:hAnsi="Arial"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head2">
    <w:name w:val="subhead_2"/>
    <w:basedOn w:val="a0"/>
    <w:rsid w:val="00661A3B"/>
  </w:style>
  <w:style w:type="character" w:customStyle="1" w:styleId="apple-converted-space">
    <w:name w:val="apple-converted-space"/>
    <w:basedOn w:val="a0"/>
    <w:rsid w:val="00661A3B"/>
  </w:style>
  <w:style w:type="character" w:customStyle="1" w:styleId="subhead1">
    <w:name w:val="subhead_1"/>
    <w:basedOn w:val="a0"/>
    <w:rsid w:val="00661A3B"/>
  </w:style>
  <w:style w:type="character" w:customStyle="1" w:styleId="subhead3">
    <w:name w:val="subhead_3"/>
    <w:basedOn w:val="a0"/>
    <w:rsid w:val="00661A3B"/>
  </w:style>
  <w:style w:type="character" w:styleId="a3">
    <w:name w:val="Hyperlink"/>
    <w:basedOn w:val="a0"/>
    <w:uiPriority w:val="99"/>
    <w:semiHidden/>
    <w:unhideWhenUsed/>
    <w:rsid w:val="00661A3B"/>
    <w:rPr>
      <w:color w:val="0000FF"/>
      <w:u w:val="single"/>
    </w:rPr>
  </w:style>
  <w:style w:type="paragraph" w:styleId="a4">
    <w:name w:val="List Paragraph"/>
    <w:basedOn w:val="a"/>
    <w:uiPriority w:val="34"/>
    <w:qFormat/>
    <w:rsid w:val="00346E6B"/>
    <w:pPr>
      <w:ind w:left="720"/>
      <w:contextualSpacing/>
    </w:pPr>
  </w:style>
  <w:style w:type="character" w:customStyle="1" w:styleId="4Char">
    <w:name w:val="제목 4 Char"/>
    <w:basedOn w:val="a0"/>
    <w:link w:val="4"/>
    <w:rsid w:val="00AF4506"/>
    <w:rPr>
      <w:rFonts w:ascii="Arial" w:eastAsia="Times New Roman" w:hAnsi="Arial" w:cs="Times New Roman"/>
      <w:b/>
      <w:bCs/>
    </w:rPr>
  </w:style>
  <w:style w:type="table" w:styleId="a5">
    <w:name w:val="Table Grid"/>
    <w:basedOn w:val="a1"/>
    <w:uiPriority w:val="59"/>
    <w:rsid w:val="00290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326D78"/>
    <w:rPr>
      <w:sz w:val="16"/>
      <w:szCs w:val="16"/>
    </w:rPr>
  </w:style>
  <w:style w:type="paragraph" w:styleId="a7">
    <w:name w:val="annotation text"/>
    <w:basedOn w:val="a"/>
    <w:link w:val="Char"/>
    <w:uiPriority w:val="99"/>
    <w:semiHidden/>
    <w:unhideWhenUsed/>
    <w:rsid w:val="00326D78"/>
    <w:rPr>
      <w:sz w:val="20"/>
      <w:szCs w:val="20"/>
    </w:rPr>
  </w:style>
  <w:style w:type="character" w:customStyle="1" w:styleId="Char">
    <w:name w:val="메모 텍스트 Char"/>
    <w:basedOn w:val="a0"/>
    <w:link w:val="a7"/>
    <w:uiPriority w:val="99"/>
    <w:semiHidden/>
    <w:rsid w:val="00326D78"/>
    <w:rPr>
      <w:sz w:val="20"/>
      <w:szCs w:val="20"/>
    </w:rPr>
  </w:style>
  <w:style w:type="paragraph" w:styleId="a8">
    <w:name w:val="annotation subject"/>
    <w:basedOn w:val="a7"/>
    <w:next w:val="a7"/>
    <w:link w:val="Char0"/>
    <w:uiPriority w:val="99"/>
    <w:semiHidden/>
    <w:unhideWhenUsed/>
    <w:rsid w:val="00326D78"/>
    <w:rPr>
      <w:b/>
      <w:bCs/>
    </w:rPr>
  </w:style>
  <w:style w:type="character" w:customStyle="1" w:styleId="Char0">
    <w:name w:val="메모 주제 Char"/>
    <w:basedOn w:val="Char"/>
    <w:link w:val="a8"/>
    <w:uiPriority w:val="99"/>
    <w:semiHidden/>
    <w:rsid w:val="00326D78"/>
    <w:rPr>
      <w:b/>
      <w:bCs/>
      <w:sz w:val="20"/>
      <w:szCs w:val="20"/>
    </w:rPr>
  </w:style>
  <w:style w:type="paragraph" w:styleId="a9">
    <w:name w:val="Balloon Text"/>
    <w:basedOn w:val="a"/>
    <w:link w:val="Char1"/>
    <w:uiPriority w:val="99"/>
    <w:semiHidden/>
    <w:unhideWhenUsed/>
    <w:rsid w:val="00326D78"/>
    <w:rPr>
      <w:rFonts w:ascii="Tahoma" w:hAnsi="Tahoma" w:cs="Tahoma"/>
      <w:sz w:val="16"/>
      <w:szCs w:val="16"/>
    </w:rPr>
  </w:style>
  <w:style w:type="character" w:customStyle="1" w:styleId="Char1">
    <w:name w:val="풍선 도움말 텍스트 Char"/>
    <w:basedOn w:val="a0"/>
    <w:link w:val="a9"/>
    <w:uiPriority w:val="99"/>
    <w:semiHidden/>
    <w:rsid w:val="00326D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872280">
      <w:bodyDiv w:val="1"/>
      <w:marLeft w:val="0"/>
      <w:marRight w:val="0"/>
      <w:marTop w:val="0"/>
      <w:marBottom w:val="0"/>
      <w:divBdr>
        <w:top w:val="none" w:sz="0" w:space="0" w:color="auto"/>
        <w:left w:val="none" w:sz="0" w:space="0" w:color="auto"/>
        <w:bottom w:val="none" w:sz="0" w:space="0" w:color="auto"/>
        <w:right w:val="none" w:sz="0" w:space="0" w:color="auto"/>
      </w:divBdr>
    </w:div>
    <w:div w:id="21090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uoregon.edu/feature.htm?id=1342" TargetMode="Externa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CA386-95EE-40BA-B517-1CC81D3B8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2502</Words>
  <Characters>14267</Characters>
  <Application>Microsoft Office Word</Application>
  <DocSecurity>0</DocSecurity>
  <Lines>118</Lines>
  <Paragraphs>33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GlobalEd2</dc:creator>
  <cp:lastModifiedBy>Comedu</cp:lastModifiedBy>
  <cp:revision>2</cp:revision>
  <dcterms:created xsi:type="dcterms:W3CDTF">2011-11-05T00:21:00Z</dcterms:created>
  <dcterms:modified xsi:type="dcterms:W3CDTF">2011-11-05T00:21:00Z</dcterms:modified>
</cp:coreProperties>
</file>